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121915C8" w:rsidR="00B96854" w:rsidRPr="00F566BF" w:rsidRDefault="00AE330B" w:rsidP="00B96854">
      <w:pPr>
        <w:pStyle w:val="BodyTextIndent"/>
        <w:spacing w:line="240" w:lineRule="auto"/>
        <w:jc w:val="center"/>
        <w:rPr>
          <w:rFonts w:ascii="GHEA Grapalat" w:hAnsi="GHEA Grapalat"/>
          <w:i w:val="0"/>
          <w:lang w:val="af-ZA"/>
        </w:rPr>
      </w:pPr>
      <w:r>
        <w:rPr>
          <w:rFonts w:ascii="GHEA Grapalat" w:hAnsi="GHEA Grapalat"/>
          <w:i w:val="0"/>
          <w:lang w:val="af-ZA"/>
        </w:rPr>
        <w:t>ԲԱՑ</w:t>
      </w:r>
      <w:r w:rsidR="00513CB2">
        <w:rPr>
          <w:rFonts w:ascii="GHEA Grapalat" w:hAnsi="GHEA Grapalat"/>
          <w:i w:val="0"/>
          <w:lang w:val="af-ZA"/>
        </w:rPr>
        <w:t xml:space="preserve"> ՄՐՑՈՒՅԹ</w:t>
      </w:r>
      <w:r w:rsidR="00B96854">
        <w:rPr>
          <w:rFonts w:ascii="GHEA Grapalat" w:hAnsi="GHEA Grapalat"/>
          <w:i w:val="0"/>
          <w:lang w:val="af-ZA"/>
        </w:rPr>
        <w:t>Ի</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2CD6F2D6"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202</w:t>
      </w:r>
      <w:r w:rsidR="000F3BAC">
        <w:rPr>
          <w:rFonts w:ascii="GHEA Grapalat" w:hAnsi="GHEA Grapalat"/>
          <w:i w:val="0"/>
          <w:lang w:val="af-ZA"/>
        </w:rPr>
        <w:t>6</w:t>
      </w:r>
      <w:r>
        <w:rPr>
          <w:rFonts w:ascii="GHEA Grapalat" w:hAnsi="GHEA Grapalat"/>
          <w:i w:val="0"/>
          <w:lang w:val="af-ZA"/>
        </w:rPr>
        <w:t xml:space="preserve"> թվականի </w:t>
      </w:r>
      <w:r w:rsidR="000F3BAC">
        <w:rPr>
          <w:rFonts w:ascii="GHEA Grapalat" w:hAnsi="GHEA Grapalat"/>
          <w:i w:val="0"/>
          <w:lang w:val="hy-AM"/>
        </w:rPr>
        <w:t>փետրվարի</w:t>
      </w:r>
      <w:r w:rsidR="00BF6FDA">
        <w:rPr>
          <w:rFonts w:ascii="GHEA Grapalat" w:hAnsi="GHEA Grapalat"/>
          <w:i w:val="0"/>
          <w:lang w:val="hy-AM"/>
        </w:rPr>
        <w:t xml:space="preserve"> </w:t>
      </w:r>
      <w:r w:rsidR="00683A71">
        <w:rPr>
          <w:rFonts w:ascii="GHEA Grapalat" w:hAnsi="GHEA Grapalat"/>
          <w:i w:val="0"/>
          <w:lang w:val="hy-AM"/>
        </w:rPr>
        <w:t>17</w:t>
      </w:r>
      <w:r w:rsidRPr="00682035">
        <w:rPr>
          <w:rFonts w:ascii="GHEA Grapalat" w:hAnsi="GHEA Grapalat"/>
          <w:i w:val="0"/>
          <w:lang w:val="af-ZA"/>
        </w:rPr>
        <w:t>-ի</w:t>
      </w:r>
      <w:r w:rsidR="007575F9">
        <w:rPr>
          <w:rFonts w:ascii="GHEA Grapalat" w:hAnsi="GHEA Grapalat"/>
          <w:i w:val="0"/>
          <w:lang w:val="af-ZA"/>
        </w:rPr>
        <w:t xml:space="preserve"> թիվ</w:t>
      </w:r>
      <w:r w:rsidRPr="00064790">
        <w:rPr>
          <w:rFonts w:ascii="GHEA Grapalat" w:hAnsi="GHEA Grapalat"/>
          <w:i w:val="0"/>
          <w:lang w:val="af-ZA"/>
        </w:rPr>
        <w:t xml:space="preserve"> </w:t>
      </w:r>
      <w:r w:rsidR="004B2B18">
        <w:rPr>
          <w:rFonts w:ascii="GHEA Grapalat" w:hAnsi="GHEA Grapalat"/>
          <w:i w:val="0"/>
          <w:lang w:val="af-ZA"/>
        </w:rPr>
        <w:t>2</w:t>
      </w:r>
      <w:r w:rsidRPr="00064790">
        <w:rPr>
          <w:rFonts w:ascii="GHEA Grapalat" w:hAnsi="GHEA Grapalat"/>
          <w:i w:val="0"/>
          <w:lang w:val="af-ZA"/>
        </w:rPr>
        <w:t xml:space="preserve">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406AE90E" w:rsidR="00B96854" w:rsidRDefault="00B96854" w:rsidP="00B96854">
      <w:pPr>
        <w:pStyle w:val="BodyTextIndent"/>
        <w:spacing w:line="240" w:lineRule="auto"/>
        <w:jc w:val="center"/>
        <w:rPr>
          <w:rFonts w:ascii="GHEA Grapalat" w:hAnsi="GHEA Grapalat"/>
          <w:b/>
          <w:i w:val="0"/>
          <w:lang w:val="af-ZA"/>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sidR="00440ABA">
        <w:rPr>
          <w:rFonts w:ascii="GHEA Grapalat" w:hAnsi="GHEA Grapalat"/>
          <w:b/>
          <w:i w:val="0"/>
          <w:lang w:val="af-ZA"/>
        </w:rPr>
        <w:t>ԵՔ-ԲՄԽԾՁԲ-26/29</w:t>
      </w:r>
    </w:p>
    <w:p w14:paraId="57B3D481" w14:textId="77777777" w:rsidR="0093355B" w:rsidRDefault="0093355B" w:rsidP="00B96854">
      <w:pPr>
        <w:pStyle w:val="BodyTextIndent"/>
        <w:spacing w:line="240" w:lineRule="auto"/>
        <w:jc w:val="center"/>
        <w:rPr>
          <w:rFonts w:ascii="GHEA Grapalat" w:hAnsi="GHEA Grapalat"/>
          <w:b/>
          <w:i w:val="0"/>
          <w:lang w:val="af-ZA"/>
        </w:rPr>
      </w:pP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4EEFB130"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AE330B">
        <w:rPr>
          <w:rFonts w:ascii="GHEA Grapalat" w:hAnsi="GHEA Grapalat"/>
          <w:i w:val="0"/>
          <w:lang w:val="hy-AM"/>
        </w:rPr>
        <w:t>բաց</w:t>
      </w:r>
      <w:r>
        <w:rPr>
          <w:rFonts w:ascii="GHEA Grapalat" w:hAnsi="GHEA Grapalat"/>
          <w:i w:val="0"/>
          <w:lang w:val="hy-AM"/>
        </w:rPr>
        <w:t xml:space="preserve"> մրցույթ</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fldChar w:fldCharType="begin"/>
      </w:r>
      <w:r w:rsidRPr="008B7F8B">
        <w:rPr>
          <w:lang w:val="hy-AM"/>
        </w:rPr>
        <w:instrText>HYPERLINK "http://www.armeps.am"</w:instrText>
      </w:r>
      <w:r>
        <w:fldChar w:fldCharType="separate"/>
      </w:r>
      <w:r w:rsidRPr="004F0586">
        <w:rPr>
          <w:rFonts w:ascii="GHEA Grapalat" w:hAnsi="GHEA Grapalat"/>
          <w:i w:val="0"/>
          <w:lang w:val="af-ZA" w:eastAsia="ru-RU"/>
        </w:rPr>
        <w:t>www.armeps.am</w:t>
      </w:r>
      <w: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1BF53EDB"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440ABA">
        <w:rPr>
          <w:rFonts w:ascii="GHEA Grapalat" w:hAnsi="GHEA Grapalat" w:cs="Sylfaen"/>
          <w:b/>
          <w:i w:val="0"/>
          <w:szCs w:val="24"/>
          <w:lang w:val="hy-AM"/>
        </w:rPr>
        <w:t xml:space="preserve">Քանաքեռ-Զեյթուն վարչական շրջանի փողոցների, մայթերի և բակային տարածքների ասֆալտբետոնյա ծածկի վերանորոգման աշխատանքների </w:t>
      </w:r>
      <w:r w:rsidR="000F3BAC" w:rsidRPr="000F3BAC">
        <w:rPr>
          <w:rFonts w:ascii="GHEA Grapalat" w:hAnsi="GHEA Grapalat" w:cs="Sylfaen"/>
          <w:b/>
          <w:i w:val="0"/>
          <w:szCs w:val="24"/>
          <w:lang w:val="hy-AM"/>
        </w:rPr>
        <w:t xml:space="preserve">որակի տեխնիկական հսկողության խորհրդատվական ծառայությունների </w:t>
      </w:r>
      <w:r w:rsidR="000F3BAC">
        <w:rPr>
          <w:rFonts w:ascii="GHEA Grapalat" w:hAnsi="GHEA Grapalat" w:cs="Sylfaen"/>
          <w:b/>
          <w:i w:val="0"/>
          <w:szCs w:val="24"/>
          <w:lang w:val="hy-AM"/>
        </w:rPr>
        <w:t xml:space="preserve">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B96854" w:rsidRDefault="00B96854" w:rsidP="00EF3662">
      <w:pPr>
        <w:pStyle w:val="BodyTextIndent"/>
        <w:spacing w:line="240" w:lineRule="auto"/>
        <w:rPr>
          <w:rFonts w:ascii="GHEA Grapalat" w:hAnsi="GHEA Grapalat"/>
          <w:b/>
          <w:bCs/>
          <w:i w:val="0"/>
          <w:lang w:val="af-ZA"/>
        </w:rPr>
      </w:pPr>
      <w:r w:rsidRPr="00B96854">
        <w:rPr>
          <w:rFonts w:ascii="GHEA Grapalat" w:hAnsi="GHEA Grapalat"/>
          <w:b/>
          <w:bCs/>
          <w:i w:val="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0960C93D"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fldChar w:fldCharType="begin"/>
      </w:r>
      <w:r w:rsidRPr="008B7F8B">
        <w:rPr>
          <w:lang w:val="af-ZA"/>
        </w:rPr>
        <w:instrText>HYPERLINK "http://www.armeps.am"</w:instrText>
      </w:r>
      <w:r>
        <w:fldChar w:fldCharType="separate"/>
      </w:r>
      <w:r w:rsidRPr="00064790">
        <w:rPr>
          <w:rFonts w:ascii="GHEA Grapalat" w:hAnsi="GHEA Grapalat"/>
          <w:i w:val="0"/>
          <w:lang w:val="af-ZA" w:eastAsia="ru-RU"/>
        </w:rPr>
        <w:t>www.armeps.am</w:t>
      </w:r>
      <w: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00683A71">
        <w:rPr>
          <w:rFonts w:ascii="GHEA Grapalat" w:hAnsi="GHEA Grapalat"/>
          <w:b/>
          <w:i w:val="0"/>
          <w:lang w:val="hy-AM"/>
        </w:rPr>
        <w:t xml:space="preserve">2026 թվականի մարտի 23-ը, ժամը </w:t>
      </w:r>
      <w:r w:rsidR="00440ABA">
        <w:rPr>
          <w:rFonts w:ascii="GHEA Grapalat" w:hAnsi="GHEA Grapalat"/>
          <w:b/>
          <w:i w:val="0"/>
          <w:lang w:val="hy-AM"/>
        </w:rPr>
        <w:t>0</w:t>
      </w:r>
      <w:r w:rsidR="00683A71">
        <w:rPr>
          <w:rFonts w:ascii="GHEA Grapalat" w:hAnsi="GHEA Grapalat"/>
          <w:b/>
          <w:i w:val="0"/>
          <w:lang w:val="hy-AM"/>
        </w:rPr>
        <w:t>9:00</w:t>
      </w:r>
      <w:r w:rsidRPr="00980E82">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73CF4890"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sidR="00C725B8">
        <w:rPr>
          <w:rFonts w:ascii="GHEA Grapalat" w:hAnsi="GHEA Grapalat"/>
          <w:b/>
          <w:i w:val="0"/>
          <w:lang w:val="hy-AM"/>
        </w:rPr>
        <w:t>2026 թվականի մարտի 23-ին</w:t>
      </w:r>
      <w:r w:rsidRPr="00C94903">
        <w:rPr>
          <w:rFonts w:ascii="GHEA Grapalat" w:hAnsi="GHEA Grapalat"/>
          <w:b/>
          <w:i w:val="0"/>
          <w:lang w:val="af-ZA"/>
        </w:rPr>
        <w:t xml:space="preserve">, </w:t>
      </w:r>
      <w:proofErr w:type="spellStart"/>
      <w:r w:rsidRPr="00C94903">
        <w:rPr>
          <w:rFonts w:ascii="GHEA Grapalat" w:hAnsi="GHEA Grapalat" w:cs="Sylfaen"/>
          <w:b/>
          <w:i w:val="0"/>
          <w:lang w:val="en-US"/>
        </w:rPr>
        <w:t>ժամը</w:t>
      </w:r>
      <w:proofErr w:type="spellEnd"/>
      <w:r w:rsidRPr="00C94903">
        <w:rPr>
          <w:rFonts w:ascii="GHEA Grapalat" w:hAnsi="GHEA Grapalat"/>
          <w:b/>
          <w:i w:val="0"/>
          <w:lang w:val="af-ZA"/>
        </w:rPr>
        <w:t xml:space="preserve"> </w:t>
      </w:r>
      <w:r w:rsidR="00440ABA">
        <w:rPr>
          <w:rFonts w:ascii="GHEA Grapalat" w:hAnsi="GHEA Grapalat"/>
          <w:b/>
          <w:i w:val="0"/>
          <w:lang w:val="af-ZA"/>
        </w:rPr>
        <w:t>0</w:t>
      </w:r>
      <w:r w:rsidR="00980E82">
        <w:rPr>
          <w:rFonts w:ascii="GHEA Grapalat" w:hAnsi="GHEA Grapalat"/>
          <w:b/>
          <w:i w:val="0"/>
          <w:lang w:val="af-ZA"/>
        </w:rPr>
        <w:t>9:00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4908B23" w14:textId="172EEC51" w:rsidR="00B96854" w:rsidRPr="00F566BF" w:rsidRDefault="00B96854" w:rsidP="00440ABA">
      <w:pPr>
        <w:pStyle w:val="BodyTextIndent"/>
        <w:spacing w:line="240" w:lineRule="auto"/>
        <w:rPr>
          <w:rFonts w:ascii="GHEA Grapalat" w:hAnsi="GHEA Grapalat"/>
          <w:i w:val="0"/>
          <w:lang w:val="af-ZA"/>
        </w:rPr>
      </w:pPr>
      <w:r w:rsidRPr="00F566BF">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00440ABA" w:rsidRPr="00A65AD8">
        <w:rPr>
          <w:rFonts w:ascii="GHEA Grapalat" w:hAnsi="GHEA Grapalat"/>
          <w:i w:val="0"/>
          <w:lang w:val="af-ZA"/>
        </w:rPr>
        <w:t>`</w:t>
      </w:r>
      <w:r w:rsidR="00440ABA" w:rsidRPr="00A65AD8">
        <w:rPr>
          <w:rFonts w:ascii="GHEA Grapalat" w:hAnsi="GHEA Grapalat"/>
          <w:i w:val="0"/>
          <w:lang w:val="hy-AM"/>
        </w:rPr>
        <w:t xml:space="preserve"> </w:t>
      </w:r>
      <w:r w:rsidR="00440ABA" w:rsidRPr="00A65AD8">
        <w:rPr>
          <w:rFonts w:ascii="GHEA Grapalat" w:hAnsi="GHEA Grapalat" w:cs="Sylfaen"/>
          <w:i w:val="0"/>
          <w:lang w:val="hy-AM"/>
        </w:rPr>
        <w:t>Է. Սիմոնյանին:</w:t>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705A5D4F" w14:textId="77777777" w:rsidR="00440ABA" w:rsidRPr="00A65AD8" w:rsidRDefault="00440ABA" w:rsidP="00440ABA">
      <w:pPr>
        <w:pStyle w:val="BodyTextIndent"/>
        <w:spacing w:line="240" w:lineRule="auto"/>
        <w:rPr>
          <w:rFonts w:ascii="GHEA Grapalat" w:hAnsi="GHEA Grapalat"/>
          <w:i w:val="0"/>
          <w:lang w:val="hy-AM"/>
        </w:rPr>
      </w:pPr>
      <w:r w:rsidRPr="00A65AD8">
        <w:rPr>
          <w:rFonts w:ascii="GHEA Grapalat" w:hAnsi="GHEA Grapalat" w:cs="Sylfaen"/>
          <w:b/>
          <w:i w:val="0"/>
          <w:lang w:val="af-ZA"/>
        </w:rPr>
        <w:t>Հեռախոս</w:t>
      </w:r>
      <w:r w:rsidRPr="00A65AD8">
        <w:rPr>
          <w:rFonts w:ascii="GHEA Grapalat" w:hAnsi="GHEA Grapalat"/>
          <w:b/>
          <w:i w:val="0"/>
          <w:lang w:val="af-ZA"/>
        </w:rPr>
        <w:t>`</w:t>
      </w:r>
      <w:r w:rsidRPr="00A65AD8">
        <w:rPr>
          <w:rFonts w:ascii="GHEA Grapalat" w:hAnsi="GHEA Grapalat"/>
          <w:i w:val="0"/>
          <w:lang w:val="af-ZA"/>
        </w:rPr>
        <w:t xml:space="preserve"> </w:t>
      </w:r>
      <w:r w:rsidRPr="00A65AD8">
        <w:rPr>
          <w:rFonts w:ascii="GHEA Grapalat" w:hAnsi="GHEA Grapalat"/>
          <w:i w:val="0"/>
          <w:lang w:val="hy-AM"/>
        </w:rPr>
        <w:t>011514216</w:t>
      </w:r>
      <w:r w:rsidRPr="00A65AD8">
        <w:rPr>
          <w:rFonts w:ascii="GHEA Grapalat" w:hAnsi="GHEA Grapalat" w:cs="Tahoma"/>
          <w:i w:val="0"/>
          <w:lang w:val="af-ZA"/>
        </w:rPr>
        <w:t>։</w:t>
      </w:r>
    </w:p>
    <w:p w14:paraId="55BA8B72" w14:textId="77777777" w:rsidR="00440ABA" w:rsidRPr="00A65AD8" w:rsidRDefault="00440ABA" w:rsidP="00440ABA">
      <w:pPr>
        <w:pStyle w:val="BodyTextIndent"/>
        <w:spacing w:line="240" w:lineRule="auto"/>
        <w:rPr>
          <w:rFonts w:ascii="GHEA Grapalat" w:hAnsi="GHEA Grapalat"/>
          <w:lang w:val="hy-AM"/>
        </w:rPr>
      </w:pPr>
      <w:r w:rsidRPr="00A65AD8">
        <w:rPr>
          <w:rFonts w:ascii="GHEA Grapalat" w:hAnsi="GHEA Grapalat"/>
          <w:b/>
          <w:i w:val="0"/>
          <w:lang w:val="af-ZA"/>
        </w:rPr>
        <w:t xml:space="preserve"> </w:t>
      </w:r>
      <w:r w:rsidRPr="00A65AD8">
        <w:rPr>
          <w:rFonts w:ascii="GHEA Grapalat" w:hAnsi="GHEA Grapalat" w:cs="Sylfaen"/>
          <w:b/>
          <w:i w:val="0"/>
          <w:lang w:val="af-ZA"/>
        </w:rPr>
        <w:t>Էլ</w:t>
      </w:r>
      <w:r w:rsidRPr="00A65AD8">
        <w:rPr>
          <w:rFonts w:ascii="GHEA Grapalat" w:hAnsi="GHEA Grapalat"/>
          <w:b/>
          <w:i w:val="0"/>
          <w:lang w:val="af-ZA"/>
        </w:rPr>
        <w:t>.</w:t>
      </w:r>
      <w:r w:rsidRPr="00A65AD8">
        <w:rPr>
          <w:rFonts w:ascii="GHEA Grapalat" w:hAnsi="GHEA Grapalat" w:cs="Sylfaen"/>
          <w:b/>
          <w:i w:val="0"/>
          <w:lang w:val="af-ZA"/>
        </w:rPr>
        <w:t>փոստ</w:t>
      </w:r>
      <w:r w:rsidRPr="00A65AD8">
        <w:rPr>
          <w:rFonts w:ascii="GHEA Grapalat" w:hAnsi="GHEA Grapalat"/>
          <w:b/>
          <w:i w:val="0"/>
          <w:lang w:val="af-ZA"/>
        </w:rPr>
        <w:t>`</w:t>
      </w:r>
      <w:r w:rsidRPr="00A65AD8">
        <w:rPr>
          <w:rFonts w:ascii="GHEA Grapalat" w:hAnsi="GHEA Grapalat"/>
          <w:i w:val="0"/>
          <w:lang w:val="hy-AM"/>
        </w:rPr>
        <w:t xml:space="preserve"> </w:t>
      </w:r>
      <w:r w:rsidRPr="00A65AD8">
        <w:rPr>
          <w:rFonts w:ascii="GHEA Grapalat" w:hAnsi="GHEA Grapalat"/>
          <w:b/>
          <w:bCs/>
          <w:lang w:val="af-ZA"/>
        </w:rPr>
        <w:t>edita.simonyan@yerevan</w:t>
      </w:r>
    </w:p>
    <w:p w14:paraId="7084760B" w14:textId="77777777" w:rsidR="00440ABA" w:rsidRPr="00A65AD8" w:rsidRDefault="00440ABA" w:rsidP="00440ABA">
      <w:pPr>
        <w:pStyle w:val="BodyTextIndent"/>
        <w:spacing w:line="240" w:lineRule="auto"/>
        <w:rPr>
          <w:rFonts w:ascii="GHEA Grapalat" w:hAnsi="GHEA Grapalat"/>
          <w:b/>
          <w:i w:val="0"/>
          <w:lang w:val="af-ZA"/>
        </w:rPr>
      </w:pPr>
      <w:r w:rsidRPr="00A65AD8">
        <w:rPr>
          <w:rFonts w:ascii="GHEA Grapalat" w:hAnsi="GHEA Grapalat" w:cs="Sylfaen"/>
          <w:b/>
          <w:i w:val="0"/>
          <w:lang w:val="af-ZA"/>
        </w:rPr>
        <w:t>Պատվիրատու</w:t>
      </w:r>
      <w:r w:rsidRPr="00A65AD8">
        <w:rPr>
          <w:rFonts w:ascii="GHEA Grapalat" w:hAnsi="GHEA Grapalat"/>
          <w:b/>
          <w:i w:val="0"/>
          <w:lang w:val="af-ZA"/>
        </w:rPr>
        <w:t>`</w:t>
      </w:r>
      <w:r w:rsidRPr="00A65AD8">
        <w:rPr>
          <w:rFonts w:ascii="GHEA Grapalat" w:hAnsi="GHEA Grapalat"/>
          <w:b/>
          <w:i w:val="0"/>
          <w:lang w:val="hy-AM"/>
        </w:rPr>
        <w:t xml:space="preserve"> </w:t>
      </w:r>
      <w:r w:rsidRPr="00A65AD8">
        <w:rPr>
          <w:rFonts w:ascii="GHEA Grapalat" w:hAnsi="GHEA Grapalat" w:cs="Sylfaen"/>
          <w:b/>
          <w:i w:val="0"/>
          <w:lang w:val="hy-AM"/>
        </w:rPr>
        <w:t>Երևանի</w:t>
      </w:r>
      <w:r w:rsidRPr="00A65AD8">
        <w:rPr>
          <w:rFonts w:ascii="GHEA Grapalat" w:hAnsi="GHEA Grapalat"/>
          <w:b/>
          <w:i w:val="0"/>
          <w:lang w:val="hy-AM"/>
        </w:rPr>
        <w:t xml:space="preserve"> </w:t>
      </w:r>
      <w:r w:rsidRPr="00A65AD8">
        <w:rPr>
          <w:rFonts w:ascii="GHEA Grapalat" w:hAnsi="GHEA Grapalat" w:cs="Sylfaen"/>
          <w:b/>
          <w:i w:val="0"/>
          <w:lang w:val="hy-AM"/>
        </w:rPr>
        <w:t>քաղաքապետարան</w:t>
      </w:r>
      <w:r w:rsidRPr="00A65AD8">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7F4F20E3" w14:textId="77777777" w:rsidR="00AB4AE7" w:rsidRDefault="00AB4AE7" w:rsidP="003A2FEF">
      <w:pPr>
        <w:pStyle w:val="BodyText"/>
        <w:ind w:right="-7" w:firstLine="567"/>
        <w:jc w:val="center"/>
        <w:rPr>
          <w:rFonts w:ascii="GHEA Grapalat" w:hAnsi="GHEA Grapalat" w:cs="Times Armenian"/>
          <w:i/>
          <w:lang w:val="af-ZA"/>
        </w:rPr>
      </w:pPr>
    </w:p>
    <w:p w14:paraId="324E8B6E" w14:textId="77777777" w:rsidR="00AB4AE7" w:rsidRDefault="00AB4AE7" w:rsidP="003A2FEF">
      <w:pPr>
        <w:pStyle w:val="BodyText"/>
        <w:ind w:right="-7" w:firstLine="567"/>
        <w:jc w:val="center"/>
        <w:rPr>
          <w:rFonts w:ascii="GHEA Grapalat" w:hAnsi="GHEA Grapalat" w:cs="Times Armenian"/>
          <w:i/>
          <w:lang w:val="af-ZA"/>
        </w:rPr>
      </w:pPr>
    </w:p>
    <w:p w14:paraId="7C68DFEE" w14:textId="77777777" w:rsidR="00AB4AE7" w:rsidRDefault="00AB4AE7" w:rsidP="003A2FEF">
      <w:pPr>
        <w:pStyle w:val="BodyText"/>
        <w:ind w:right="-7" w:firstLine="567"/>
        <w:jc w:val="center"/>
        <w:rPr>
          <w:rFonts w:ascii="GHEA Grapalat" w:hAnsi="GHEA Grapalat" w:cs="Times Armenian"/>
          <w:i/>
          <w:lang w:val="af-ZA"/>
        </w:rPr>
      </w:pPr>
    </w:p>
    <w:p w14:paraId="3306ED8A" w14:textId="77777777" w:rsidR="00AB4AE7" w:rsidRDefault="00AB4AE7" w:rsidP="003A2FEF">
      <w:pPr>
        <w:pStyle w:val="BodyText"/>
        <w:ind w:right="-7" w:firstLine="567"/>
        <w:jc w:val="center"/>
        <w:rPr>
          <w:rFonts w:ascii="GHEA Grapalat" w:hAnsi="GHEA Grapalat" w:cs="Times Armenian"/>
          <w:i/>
          <w:lang w:val="af-ZA"/>
        </w:rPr>
      </w:pPr>
    </w:p>
    <w:p w14:paraId="4D8C1077" w14:textId="77777777" w:rsidR="00AB4AE7" w:rsidRDefault="00AB4AE7" w:rsidP="003A2FEF">
      <w:pPr>
        <w:pStyle w:val="BodyText"/>
        <w:ind w:right="-7" w:firstLine="567"/>
        <w:jc w:val="center"/>
        <w:rPr>
          <w:rFonts w:ascii="GHEA Grapalat" w:hAnsi="GHEA Grapalat" w:cs="Times Armenian"/>
          <w:i/>
          <w:lang w:val="af-ZA"/>
        </w:rPr>
      </w:pPr>
    </w:p>
    <w:p w14:paraId="065F6FC5" w14:textId="399CC05A"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65AA5D20"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Pr="00F566BF">
        <w:rPr>
          <w:rFonts w:ascii="GHEA Grapalat" w:hAnsi="GHEA Grapalat" w:cs="Sylfaen"/>
        </w:rPr>
        <w:t>ԿԱՐԻՔՆԵՐԻ</w:t>
      </w:r>
      <w:r w:rsidRPr="00F566BF">
        <w:rPr>
          <w:rFonts w:ascii="GHEA Grapalat" w:hAnsi="GHEA Grapalat" w:cs="Times Armenian"/>
          <w:lang w:val="af-ZA"/>
        </w:rPr>
        <w:t xml:space="preserve"> </w:t>
      </w:r>
      <w:r w:rsidRPr="00F566BF">
        <w:rPr>
          <w:rFonts w:ascii="GHEA Grapalat" w:hAnsi="GHEA Grapalat" w:cs="Sylfaen"/>
        </w:rPr>
        <w:t>ՀԱՄԱՐ</w:t>
      </w:r>
      <w:r>
        <w:rPr>
          <w:rFonts w:ascii="GHEA Grapalat" w:hAnsi="GHEA Grapalat" w:cs="Sylfaen"/>
          <w:lang w:val="hy-AM"/>
        </w:rPr>
        <w:t xml:space="preserve">` </w:t>
      </w:r>
      <w:r w:rsidR="00440ABA">
        <w:rPr>
          <w:rFonts w:ascii="GHEA Grapalat" w:hAnsi="GHEA Grapalat" w:cs="Sylfaen"/>
        </w:rPr>
        <w:t>ՔԱՆԱՔԵՌ</w:t>
      </w:r>
      <w:r w:rsidR="00440ABA" w:rsidRPr="00440ABA">
        <w:rPr>
          <w:rFonts w:ascii="GHEA Grapalat" w:hAnsi="GHEA Grapalat" w:cs="Sylfaen"/>
          <w:lang w:val="af-ZA"/>
        </w:rPr>
        <w:t>-</w:t>
      </w:r>
      <w:r w:rsidR="00440ABA">
        <w:rPr>
          <w:rFonts w:ascii="GHEA Grapalat" w:hAnsi="GHEA Grapalat" w:cs="Sylfaen"/>
        </w:rPr>
        <w:t>ԶԵՅԹՈՒՆ</w:t>
      </w:r>
      <w:r w:rsidR="00440ABA" w:rsidRPr="00440ABA">
        <w:rPr>
          <w:rFonts w:ascii="GHEA Grapalat" w:hAnsi="GHEA Grapalat" w:cs="Sylfaen"/>
          <w:lang w:val="af-ZA"/>
        </w:rPr>
        <w:t xml:space="preserve"> </w:t>
      </w:r>
      <w:r w:rsidR="00440ABA">
        <w:rPr>
          <w:rFonts w:ascii="GHEA Grapalat" w:hAnsi="GHEA Grapalat" w:cs="Sylfaen"/>
        </w:rPr>
        <w:t>ՎԱՐՉԱԿԱՆ</w:t>
      </w:r>
      <w:r w:rsidR="00440ABA" w:rsidRPr="00440ABA">
        <w:rPr>
          <w:rFonts w:ascii="GHEA Grapalat" w:hAnsi="GHEA Grapalat" w:cs="Sylfaen"/>
          <w:lang w:val="af-ZA"/>
        </w:rPr>
        <w:t xml:space="preserve"> </w:t>
      </w:r>
      <w:r w:rsidR="00440ABA">
        <w:rPr>
          <w:rFonts w:ascii="GHEA Grapalat" w:hAnsi="GHEA Grapalat" w:cs="Sylfaen"/>
        </w:rPr>
        <w:t>ՇՐՋԱՆԻ</w:t>
      </w:r>
      <w:r w:rsidR="00440ABA" w:rsidRPr="00440ABA">
        <w:rPr>
          <w:rFonts w:ascii="GHEA Grapalat" w:hAnsi="GHEA Grapalat" w:cs="Sylfaen"/>
          <w:lang w:val="af-ZA"/>
        </w:rPr>
        <w:t xml:space="preserve"> </w:t>
      </w:r>
      <w:r w:rsidR="00440ABA">
        <w:rPr>
          <w:rFonts w:ascii="GHEA Grapalat" w:hAnsi="GHEA Grapalat" w:cs="Sylfaen"/>
        </w:rPr>
        <w:t>ՓՈՂՈՑՆԵՐԻ</w:t>
      </w:r>
      <w:r w:rsidR="00440ABA" w:rsidRPr="00440ABA">
        <w:rPr>
          <w:rFonts w:ascii="GHEA Grapalat" w:hAnsi="GHEA Grapalat" w:cs="Sylfaen"/>
          <w:lang w:val="af-ZA"/>
        </w:rPr>
        <w:t xml:space="preserve">, </w:t>
      </w:r>
      <w:r w:rsidR="00440ABA">
        <w:rPr>
          <w:rFonts w:ascii="GHEA Grapalat" w:hAnsi="GHEA Grapalat" w:cs="Sylfaen"/>
        </w:rPr>
        <w:t>ՄԱՅԹԵՐԻ</w:t>
      </w:r>
      <w:r w:rsidR="00440ABA" w:rsidRPr="00440ABA">
        <w:rPr>
          <w:rFonts w:ascii="GHEA Grapalat" w:hAnsi="GHEA Grapalat" w:cs="Sylfaen"/>
          <w:lang w:val="af-ZA"/>
        </w:rPr>
        <w:t xml:space="preserve"> </w:t>
      </w:r>
      <w:r w:rsidR="00440ABA">
        <w:rPr>
          <w:rFonts w:ascii="GHEA Grapalat" w:hAnsi="GHEA Grapalat" w:cs="Sylfaen"/>
        </w:rPr>
        <w:t>և</w:t>
      </w:r>
      <w:r w:rsidR="00440ABA" w:rsidRPr="00440ABA">
        <w:rPr>
          <w:rFonts w:ascii="GHEA Grapalat" w:hAnsi="GHEA Grapalat" w:cs="Sylfaen"/>
          <w:lang w:val="af-ZA"/>
        </w:rPr>
        <w:t xml:space="preserve"> </w:t>
      </w:r>
      <w:r w:rsidR="00440ABA">
        <w:rPr>
          <w:rFonts w:ascii="GHEA Grapalat" w:hAnsi="GHEA Grapalat" w:cs="Sylfaen"/>
        </w:rPr>
        <w:t>ԲԱԿԱՅԻՆ</w:t>
      </w:r>
      <w:r w:rsidR="00440ABA" w:rsidRPr="00440ABA">
        <w:rPr>
          <w:rFonts w:ascii="GHEA Grapalat" w:hAnsi="GHEA Grapalat" w:cs="Sylfaen"/>
          <w:lang w:val="af-ZA"/>
        </w:rPr>
        <w:t xml:space="preserve"> </w:t>
      </w:r>
      <w:r w:rsidR="00440ABA">
        <w:rPr>
          <w:rFonts w:ascii="GHEA Grapalat" w:hAnsi="GHEA Grapalat" w:cs="Sylfaen"/>
        </w:rPr>
        <w:t>ՏԱՐԱԾՔՆԵՐԻ</w:t>
      </w:r>
      <w:r w:rsidR="00440ABA" w:rsidRPr="00440ABA">
        <w:rPr>
          <w:rFonts w:ascii="GHEA Grapalat" w:hAnsi="GHEA Grapalat" w:cs="Sylfaen"/>
          <w:lang w:val="af-ZA"/>
        </w:rPr>
        <w:t xml:space="preserve"> </w:t>
      </w:r>
      <w:r w:rsidR="00440ABA">
        <w:rPr>
          <w:rFonts w:ascii="GHEA Grapalat" w:hAnsi="GHEA Grapalat" w:cs="Sylfaen"/>
        </w:rPr>
        <w:t>ԱՍՖԱԼՏԲԵՏՈՆՅԱ</w:t>
      </w:r>
      <w:r w:rsidR="00440ABA" w:rsidRPr="00440ABA">
        <w:rPr>
          <w:rFonts w:ascii="GHEA Grapalat" w:hAnsi="GHEA Grapalat" w:cs="Sylfaen"/>
          <w:lang w:val="af-ZA"/>
        </w:rPr>
        <w:t xml:space="preserve"> </w:t>
      </w:r>
      <w:r w:rsidR="00440ABA">
        <w:rPr>
          <w:rFonts w:ascii="GHEA Grapalat" w:hAnsi="GHEA Grapalat" w:cs="Sylfaen"/>
        </w:rPr>
        <w:t>ԾԱԾԿԻ</w:t>
      </w:r>
      <w:r w:rsidR="00440ABA" w:rsidRPr="00440ABA">
        <w:rPr>
          <w:rFonts w:ascii="GHEA Grapalat" w:hAnsi="GHEA Grapalat" w:cs="Sylfaen"/>
          <w:lang w:val="af-ZA"/>
        </w:rPr>
        <w:t xml:space="preserve"> </w:t>
      </w:r>
      <w:r w:rsidR="00440ABA">
        <w:rPr>
          <w:rFonts w:ascii="GHEA Grapalat" w:hAnsi="GHEA Grapalat" w:cs="Sylfaen"/>
        </w:rPr>
        <w:t>ՎԵՐԱՆՈՐՈԳՄԱՆ</w:t>
      </w:r>
      <w:r w:rsidR="00440ABA" w:rsidRPr="00440ABA">
        <w:rPr>
          <w:rFonts w:ascii="GHEA Grapalat" w:hAnsi="GHEA Grapalat" w:cs="Sylfaen"/>
          <w:lang w:val="af-ZA"/>
        </w:rPr>
        <w:t xml:space="preserve"> </w:t>
      </w:r>
      <w:r w:rsidR="00440ABA">
        <w:rPr>
          <w:rFonts w:ascii="GHEA Grapalat" w:hAnsi="GHEA Grapalat" w:cs="Sylfaen"/>
        </w:rPr>
        <w:t>ԱՇԽԱՏԱՆՔՆԵՐԻ</w:t>
      </w:r>
      <w:r w:rsidR="00440ABA" w:rsidRPr="00440ABA">
        <w:rPr>
          <w:rFonts w:ascii="GHEA Grapalat" w:hAnsi="GHEA Grapalat" w:cs="Sylfaen"/>
          <w:lang w:val="af-ZA"/>
        </w:rPr>
        <w:t xml:space="preserve"> </w:t>
      </w:r>
      <w:r w:rsidR="00440ABA" w:rsidRPr="00290B44">
        <w:rPr>
          <w:rFonts w:ascii="GHEA Grapalat" w:hAnsi="GHEA Grapalat" w:cs="Sylfaen"/>
          <w:lang w:val="af-ZA"/>
        </w:rPr>
        <w:t xml:space="preserve"> </w:t>
      </w:r>
      <w:r w:rsidR="00440ABA" w:rsidRPr="00290B44">
        <w:rPr>
          <w:rFonts w:ascii="GHEA Grapalat" w:hAnsi="GHEA Grapalat" w:cs="Sylfaen"/>
        </w:rPr>
        <w:t>ՈՐԱԿԻ</w:t>
      </w:r>
      <w:r w:rsidR="00440ABA" w:rsidRPr="00290B44">
        <w:rPr>
          <w:rFonts w:ascii="GHEA Grapalat" w:hAnsi="GHEA Grapalat" w:cs="Sylfaen"/>
          <w:lang w:val="af-ZA"/>
        </w:rPr>
        <w:t xml:space="preserve"> </w:t>
      </w:r>
      <w:r w:rsidR="00440ABA" w:rsidRPr="00290B44">
        <w:rPr>
          <w:rFonts w:ascii="GHEA Grapalat" w:hAnsi="GHEA Grapalat" w:cs="Sylfaen"/>
        </w:rPr>
        <w:t>ՏԵԽՆԻԿԱԿԱՆ</w:t>
      </w:r>
      <w:r w:rsidR="00440ABA" w:rsidRPr="00290B44">
        <w:rPr>
          <w:rFonts w:ascii="GHEA Grapalat" w:hAnsi="GHEA Grapalat" w:cs="Sylfaen"/>
          <w:lang w:val="af-ZA"/>
        </w:rPr>
        <w:t xml:space="preserve"> </w:t>
      </w:r>
      <w:r w:rsidR="00290B44" w:rsidRPr="00290B44">
        <w:rPr>
          <w:rFonts w:ascii="GHEA Grapalat" w:hAnsi="GHEA Grapalat" w:cs="Sylfaen"/>
        </w:rPr>
        <w:t>ՀՍԿՈՂՈՒԹՅԱՆ</w:t>
      </w:r>
      <w:r w:rsidR="00290B44" w:rsidRPr="00290B44">
        <w:rPr>
          <w:rFonts w:ascii="GHEA Grapalat" w:hAnsi="GHEA Grapalat" w:cs="Sylfaen"/>
          <w:lang w:val="af-ZA"/>
        </w:rPr>
        <w:t xml:space="preserve"> </w:t>
      </w:r>
      <w:r w:rsidR="00290B44" w:rsidRPr="00290B44">
        <w:rPr>
          <w:rFonts w:ascii="GHEA Grapalat" w:hAnsi="GHEA Grapalat" w:cs="Sylfaen"/>
        </w:rPr>
        <w:t>ԽՈՐՀՐԴԱՏՎԱԿԱՆ</w:t>
      </w:r>
      <w:r w:rsidR="00290B44" w:rsidRPr="00290B44">
        <w:rPr>
          <w:rFonts w:ascii="GHEA Grapalat" w:hAnsi="GHEA Grapalat" w:cs="Sylfaen"/>
          <w:lang w:val="af-ZA"/>
        </w:rPr>
        <w:t xml:space="preserve"> </w:t>
      </w:r>
      <w:r w:rsidR="00290B44" w:rsidRPr="00290B44">
        <w:rPr>
          <w:rFonts w:ascii="GHEA Grapalat" w:hAnsi="GHEA Grapalat" w:cs="Sylfaen"/>
        </w:rPr>
        <w:t>ԾԱՌԱՅՈՒԹՅՈՒՆՆԵՐԻ</w:t>
      </w:r>
      <w:r w:rsidR="00290B44" w:rsidRPr="00290B44">
        <w:rPr>
          <w:rFonts w:ascii="GHEA Grapalat" w:hAnsi="GHEA Grapalat" w:cs="Sylfaen"/>
          <w:lang w:val="af-ZA"/>
        </w:rPr>
        <w:t xml:space="preserve">  </w:t>
      </w:r>
      <w:r w:rsidRPr="009E3B64">
        <w:rPr>
          <w:rFonts w:ascii="GHEA Grapalat" w:hAnsi="GHEA Grapalat" w:cs="Sylfaen"/>
          <w:lang w:val="hy-AM"/>
        </w:rPr>
        <w:t>ՁԵՌՔԲԵՐՄԱՆ</w:t>
      </w:r>
      <w:r w:rsidRPr="00366552">
        <w:rPr>
          <w:rFonts w:ascii="GHEA Grapalat" w:hAnsi="GHEA Grapalat" w:cs="Sylfaen"/>
          <w:lang w:val="af-ZA"/>
        </w:rPr>
        <w:t xml:space="preserve"> </w:t>
      </w:r>
      <w:r w:rsidRPr="00F566BF">
        <w:rPr>
          <w:rFonts w:ascii="GHEA Grapalat" w:hAnsi="GHEA Grapalat" w:cs="Sylfaen"/>
        </w:rPr>
        <w:t>ՆՊԱՏԱԿՈՎ</w:t>
      </w:r>
      <w:r w:rsidRPr="00366552">
        <w:rPr>
          <w:rFonts w:ascii="GHEA Grapalat" w:hAnsi="GHEA Grapalat" w:cs="Sylfaen"/>
          <w:lang w:val="af-ZA"/>
        </w:rPr>
        <w:t xml:space="preserve">  </w:t>
      </w:r>
      <w:r w:rsidRPr="00F566BF">
        <w:rPr>
          <w:rFonts w:ascii="GHEA Grapalat" w:hAnsi="GHEA Grapalat" w:cs="Sylfaen"/>
        </w:rPr>
        <w:t>ՀԱՅՏԱՐԱՐՎԱԾ</w:t>
      </w:r>
      <w:r w:rsidRPr="00366552">
        <w:rPr>
          <w:rFonts w:ascii="GHEA Grapalat" w:hAnsi="GHEA Grapalat" w:cs="Sylfaen"/>
          <w:lang w:val="af-ZA"/>
        </w:rPr>
        <w:t xml:space="preserve">  </w:t>
      </w:r>
      <w:r w:rsidR="00AE330B">
        <w:rPr>
          <w:rFonts w:ascii="GHEA Grapalat" w:hAnsi="GHEA Grapalat" w:cs="Sylfaen"/>
        </w:rPr>
        <w:t>ԲԱՑ</w:t>
      </w:r>
      <w:r w:rsidR="00513CB2" w:rsidRPr="00513CB2">
        <w:rPr>
          <w:rFonts w:ascii="GHEA Grapalat" w:hAnsi="GHEA Grapalat" w:cs="Sylfaen"/>
          <w:lang w:val="af-ZA"/>
        </w:rPr>
        <w:t xml:space="preserve"> </w:t>
      </w:r>
      <w:r w:rsidR="00513CB2">
        <w:rPr>
          <w:rFonts w:ascii="GHEA Grapalat" w:hAnsi="GHEA Grapalat" w:cs="Sylfaen"/>
        </w:rPr>
        <w:t>ՄՐՑՈՒՅԹ</w:t>
      </w:r>
      <w:r w:rsidRPr="00F566BF">
        <w:rPr>
          <w:rFonts w:ascii="GHEA Grapalat" w:hAnsi="GHEA Grapalat" w:cs="Sylfaen"/>
        </w:rPr>
        <w:t>Ի</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Հարգելի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մասնակից</w:t>
      </w:r>
      <w:proofErr w:type="spellEnd"/>
      <w:r w:rsidR="00677658" w:rsidRPr="00F566BF">
        <w:rPr>
          <w:rFonts w:ascii="GHEA Grapalat" w:hAnsi="GHEA Grapalat" w:cs="Sylfaen"/>
          <w:i/>
          <w:sz w:val="22"/>
          <w:szCs w:val="22"/>
          <w:lang w:val="af-ZA"/>
        </w:rPr>
        <w:t xml:space="preserve"> </w:t>
      </w:r>
      <w:proofErr w:type="spellStart"/>
      <w:r w:rsidR="00884204" w:rsidRPr="00F566BF">
        <w:rPr>
          <w:rFonts w:ascii="GHEA Grapalat" w:hAnsi="GHEA Grapalat" w:cs="Sylfaen"/>
          <w:i/>
          <w:sz w:val="22"/>
          <w:szCs w:val="22"/>
        </w:rPr>
        <w:t>ն</w:t>
      </w:r>
      <w:r w:rsidRPr="00F566BF">
        <w:rPr>
          <w:rFonts w:ascii="GHEA Grapalat" w:hAnsi="GHEA Grapalat" w:cs="Sylfaen"/>
          <w:i/>
          <w:sz w:val="22"/>
          <w:szCs w:val="22"/>
        </w:rPr>
        <w:t>ախքան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կազմելը</w:t>
      </w:r>
      <w:proofErr w:type="spellEnd"/>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ներկայացնելը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խնդրում</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ենք</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մանրամասնորեն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ուսումնասիրել</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քանի</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որ</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հրավերին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չհամապատասխանող</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հայտերը</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ենթակա</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Times Armenian"/>
          <w:i/>
          <w:sz w:val="22"/>
          <w:szCs w:val="22"/>
          <w:lang w:val="af-ZA"/>
        </w:rPr>
        <w:t xml:space="preserve"> </w:t>
      </w:r>
      <w:proofErr w:type="spellStart"/>
      <w:r w:rsidRPr="00F566BF">
        <w:rPr>
          <w:rFonts w:ascii="GHEA Grapalat" w:hAnsi="GHEA Grapalat" w:cs="Sylfaen"/>
          <w:i/>
          <w:sz w:val="22"/>
          <w:szCs w:val="22"/>
        </w:rPr>
        <w:t>մերժման</w:t>
      </w:r>
      <w:proofErr w:type="spellEnd"/>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Եթե</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Դուք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չեք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սակայն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ցանկություն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ունեք</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մասնակցել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սույն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ընթացակարգին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ապա</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անհրաժեշտ</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ինքնագրանցվել</w:t>
      </w:r>
      <w:proofErr w:type="spellEnd"/>
      <w:r w:rsidRPr="00F566BF">
        <w:rPr>
          <w:rFonts w:ascii="GHEA Grapalat" w:hAnsi="GHEA Grapalat" w:cs="Sylfaen"/>
          <w:i/>
          <w:sz w:val="22"/>
          <w:szCs w:val="22"/>
          <w:lang w:val="af-ZA"/>
        </w:rPr>
        <w:t xml:space="preserve"> Armeps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r w:rsidR="00F712F0">
        <w:fldChar w:fldCharType="begin"/>
      </w:r>
      <w:r w:rsidR="00F712F0" w:rsidRPr="00716BD3">
        <w:rPr>
          <w:lang w:val="af-ZA"/>
        </w:rPr>
        <w:instrText xml:space="preserve"> HYPERLINK "http://www.armeps.am" </w:instrText>
      </w:r>
      <w:r w:rsidR="00F712F0">
        <w:fldChar w:fldCharType="separate"/>
      </w:r>
      <w:r w:rsidRPr="00F566BF">
        <w:rPr>
          <w:rFonts w:ascii="GHEA Grapalat" w:hAnsi="GHEA Grapalat" w:cs="Sylfaen"/>
          <w:i/>
          <w:sz w:val="22"/>
          <w:szCs w:val="22"/>
          <w:lang w:val="af-ZA"/>
        </w:rPr>
        <w:t>www.armeps.am</w:t>
      </w:r>
      <w:r w:rsidR="00F712F0">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գրանցվելու</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պայմանները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սահմանված</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w:t>
      </w:r>
      <w:proofErr w:type="spellEnd"/>
      <w:r w:rsidRPr="00F566BF">
        <w:rPr>
          <w:rFonts w:ascii="GHEA Grapalat" w:hAnsi="GHEA Grapalat" w:cs="Sylfaen"/>
          <w:i/>
          <w:sz w:val="22"/>
          <w:szCs w:val="22"/>
          <w:lang w:val="af-ZA"/>
        </w:rPr>
        <w:t xml:space="preserve"> </w:t>
      </w:r>
      <w:hyperlink r:id="rId8"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հասցեով</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գործող</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պաշտոնական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տեղեկագրի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Օրենսդրություն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բաժնի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ձեռնարկներ</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ենթաբաժնում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տեղադրված</w:t>
      </w:r>
      <w:proofErr w:type="spellEnd"/>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 xml:space="preserve">Armeps </w:t>
        </w:r>
        <w:proofErr w:type="spellStart"/>
        <w:r w:rsidRPr="00F566BF">
          <w:rPr>
            <w:rFonts w:ascii="GHEA Grapalat" w:hAnsi="GHEA Grapalat" w:cs="Sylfaen"/>
            <w:i/>
            <w:sz w:val="22"/>
            <w:szCs w:val="22"/>
          </w:rPr>
          <w:t>էլեկտրոնային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գնումների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համակարգի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օգտագործողի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Տնտեսական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օպերատորի</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proofErr w:type="spellEnd"/>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Ուղեցույցը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հասանելի</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հետևյալ</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հղումով</w:t>
      </w:r>
      <w:proofErr w:type="spellEnd"/>
      <w:r w:rsidRPr="00F566BF">
        <w:rPr>
          <w:rFonts w:ascii="GHEA Grapalat" w:hAnsi="GHEA Grapalat" w:cs="Sylfaen"/>
          <w:i/>
          <w:sz w:val="22"/>
          <w:szCs w:val="22"/>
        </w:rPr>
        <w:t>՝</w:t>
      </w:r>
      <w:r w:rsidRPr="00F566BF">
        <w:rPr>
          <w:rFonts w:ascii="GHEA Grapalat" w:hAnsi="GHEA Grapalat" w:cs="Sylfaen"/>
          <w:i/>
          <w:sz w:val="22"/>
          <w:szCs w:val="22"/>
          <w:lang w:val="af-ZA"/>
        </w:rPr>
        <w:t xml:space="preserve"> </w:t>
      </w:r>
      <w:r>
        <w:fldChar w:fldCharType="begin"/>
      </w:r>
      <w:r w:rsidRPr="00C725B8">
        <w:rPr>
          <w:lang w:val="af-ZA"/>
        </w:rPr>
        <w:instrText>HYPERLINK "http://gnumner.am/hy/page/ughecuycner_dzernarkner/"</w:instrText>
      </w:r>
      <w:r>
        <w:fldChar w:fldCharType="separate"/>
      </w:r>
      <w:r w:rsidRPr="00F566BF">
        <w:rPr>
          <w:rFonts w:ascii="GHEA Grapalat" w:hAnsi="GHEA Grapalat" w:cs="Sylfaen"/>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proofErr w:type="spellStart"/>
      <w:r w:rsidRPr="00F566BF">
        <w:rPr>
          <w:rFonts w:ascii="GHEA Grapalat" w:hAnsi="GHEA Grapalat" w:cs="Sylfaen"/>
          <w:i/>
          <w:sz w:val="22"/>
          <w:szCs w:val="22"/>
        </w:rPr>
        <w:t>Միաժամանակ</w:t>
      </w:r>
      <w:proofErr w:type="spellEnd"/>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hyperlink r:id="rId10" w:history="1">
        <w:r w:rsidR="00F60C5F" w:rsidRPr="00F566BF">
          <w:rPr>
            <w:rFonts w:ascii="GHEA Grapalat" w:hAnsi="GHEA Grapalat" w:cs="Sylfaen"/>
            <w:i/>
            <w:sz w:val="22"/>
            <w:szCs w:val="22"/>
            <w:lang w:val="af-ZA"/>
          </w:rPr>
          <w:t>www.procurement.am</w:t>
        </w:r>
      </w:hyperlink>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1" w:history="1">
        <w:r w:rsidR="00F60C5F" w:rsidRPr="00F566BF">
          <w:rPr>
            <w:rFonts w:ascii="GHEA Grapalat" w:hAnsi="GHEA Grapalat" w:cs="Sylfaen"/>
            <w:i/>
            <w:sz w:val="22"/>
            <w:szCs w:val="22"/>
            <w:lang w:val="af-ZA"/>
          </w:rPr>
          <w:t>Էլեկտրոնային գնումների կատարման ուղեցույց</w:t>
        </w:r>
      </w:hyperlink>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2"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1"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1"/>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proofErr w:type="spellStart"/>
      <w:r w:rsidRPr="00F566BF">
        <w:rPr>
          <w:rFonts w:ascii="GHEA Grapalat" w:hAnsi="GHEA Grapalat" w:cs="Sylfaen"/>
          <w:b/>
          <w:sz w:val="20"/>
          <w:szCs w:val="20"/>
        </w:rPr>
        <w:t>ԲՈՎԱՆԴԱԿՈւԹՅՈւՆ</w:t>
      </w:r>
      <w:proofErr w:type="spellEnd"/>
    </w:p>
    <w:p w14:paraId="51C4FD01" w14:textId="77777777" w:rsidR="00160AE4" w:rsidRPr="00F566BF" w:rsidRDefault="00160AE4" w:rsidP="00EF3662">
      <w:pPr>
        <w:ind w:firstLine="567"/>
        <w:jc w:val="center"/>
        <w:rPr>
          <w:rFonts w:ascii="GHEA Grapalat" w:hAnsi="GHEA Grapalat"/>
          <w:i/>
          <w:sz w:val="20"/>
          <w:lang w:val="af-ZA"/>
        </w:rPr>
      </w:pPr>
    </w:p>
    <w:p w14:paraId="3A39689D" w14:textId="216B027C"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440ABA">
        <w:rPr>
          <w:rFonts w:ascii="GHEA Grapalat" w:hAnsi="GHEA Grapalat"/>
          <w:b/>
          <w:sz w:val="20"/>
          <w:szCs w:val="20"/>
          <w:lang w:val="af-ZA"/>
        </w:rPr>
        <w:t xml:space="preserve">ՔԱՆԱՔԵՌ-ԶԵՅԹՈՒՆ ՎԱՐՉԱԿԱՆ ՇՐՋԱՆԻ ՓՈՂՈՑՆԵՐԻ, ՄԱՅԹԵՐԻ և ԲԱԿԱՅԻՆ ՏԱՐԱԾՔՆԵՐԻ ԱՍՖԱԼՏԲԵՏՈՆՅԱ ԾԱԾԿԻ ՎԵՐԱՆՈՐՈԳՄԱՆ ԱՇԽԱՏԱՆՔՆԵՐԻ </w:t>
      </w:r>
      <w:r w:rsidR="00440ABA" w:rsidRPr="000F3BAC">
        <w:rPr>
          <w:rFonts w:ascii="GHEA Grapalat" w:hAnsi="GHEA Grapalat"/>
          <w:b/>
          <w:sz w:val="20"/>
          <w:szCs w:val="20"/>
          <w:lang w:val="af-ZA"/>
        </w:rPr>
        <w:t xml:space="preserve"> ՈՐԱԿԻ ՏԵԽՆԻԿԱԿԱՆ ՀՍԿՈՂՈՒԹՅԱՆ ԽՈՐՀՐԴԱՏՎԱԿԱՆ ԾԱՌԱՅՈՒԹՅՈՒՆՆԵՐԻ </w:t>
      </w:r>
      <w:r w:rsidR="00440ABA" w:rsidRPr="00EC5C7F">
        <w:rPr>
          <w:rFonts w:ascii="GHEA Grapalat" w:hAnsi="GHEA Grapalat"/>
          <w:b/>
          <w:sz w:val="20"/>
          <w:szCs w:val="20"/>
          <w:lang w:val="af-ZA"/>
        </w:rPr>
        <w:t xml:space="preserve">  </w:t>
      </w:r>
      <w:r w:rsidR="00440ABA">
        <w:rPr>
          <w:rFonts w:ascii="GHEA Grapalat" w:hAnsi="GHEA Grapalat"/>
          <w:b/>
          <w:sz w:val="20"/>
          <w:szCs w:val="20"/>
          <w:lang w:val="af-ZA"/>
        </w:rPr>
        <w:t xml:space="preserve">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AE330B">
        <w:rPr>
          <w:rFonts w:ascii="GHEA Grapalat" w:hAnsi="GHEA Grapalat"/>
          <w:b/>
          <w:sz w:val="20"/>
          <w:szCs w:val="20"/>
          <w:lang w:val="af-ZA"/>
        </w:rPr>
        <w:t>ԲԱՑ</w:t>
      </w:r>
      <w:r w:rsidR="00513CB2">
        <w:rPr>
          <w:rFonts w:ascii="GHEA Grapalat" w:hAnsi="GHEA Grapalat"/>
          <w:b/>
          <w:sz w:val="20"/>
          <w:szCs w:val="20"/>
          <w:lang w:val="af-ZA"/>
        </w:rPr>
        <w:t xml:space="preserve"> ՄՐՑՈՒՅԹ</w:t>
      </w:r>
      <w:r w:rsidRPr="001A1A1A">
        <w:rPr>
          <w:rFonts w:ascii="GHEA Grapalat" w:hAnsi="GHEA Grapalat"/>
          <w:b/>
          <w:sz w:val="20"/>
          <w:szCs w:val="20"/>
          <w:lang w:val="af-ZA"/>
        </w:rPr>
        <w:t>Ի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sz w:val="20"/>
          <w:lang w:val="af-ZA"/>
        </w:rPr>
        <w:t xml:space="preserve"> </w:t>
      </w:r>
      <w:proofErr w:type="spellStart"/>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proofErr w:type="spellEnd"/>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proofErr w:type="spellStart"/>
      <w:r w:rsidR="001820DF" w:rsidRPr="00972668">
        <w:rPr>
          <w:rFonts w:ascii="GHEA Grapalat" w:hAnsi="GHEA Grapalat" w:cs="Sylfaen"/>
          <w:sz w:val="20"/>
        </w:rPr>
        <w:t>Մասնակցի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մասնակցության</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իրավունքի</w:t>
      </w:r>
      <w:proofErr w:type="spellEnd"/>
      <w:r w:rsidR="001820DF" w:rsidRPr="00972668">
        <w:rPr>
          <w:rFonts w:ascii="GHEA Grapalat" w:hAnsi="GHEA Grapalat" w:cs="Times Armenian"/>
          <w:sz w:val="20"/>
          <w:lang w:val="af-ZA"/>
        </w:rPr>
        <w:t xml:space="preserve"> </w:t>
      </w:r>
      <w:proofErr w:type="spellStart"/>
      <w:r w:rsidR="001820DF" w:rsidRPr="00972668">
        <w:rPr>
          <w:rFonts w:ascii="GHEA Grapalat" w:hAnsi="GHEA Grapalat" w:cs="Sylfaen"/>
          <w:sz w:val="20"/>
        </w:rPr>
        <w:t>պահանջները</w:t>
      </w:r>
      <w:proofErr w:type="spellEnd"/>
      <w:r w:rsidR="001820DF" w:rsidRPr="00DC0D0F">
        <w:rPr>
          <w:rFonts w:ascii="GHEA Grapalat" w:hAnsi="GHEA Grapalat" w:cs="Sylfaen"/>
          <w:sz w:val="20"/>
          <w:lang w:val="af-ZA"/>
        </w:rPr>
        <w:t>,</w:t>
      </w:r>
      <w:r w:rsidR="001820DF" w:rsidRPr="00AC61F9">
        <w:rPr>
          <w:lang w:val="af-ZA"/>
        </w:rPr>
        <w:t xml:space="preserve"> </w:t>
      </w:r>
      <w:proofErr w:type="spellStart"/>
      <w:r w:rsidR="001820DF" w:rsidRPr="00DC0D0F">
        <w:rPr>
          <w:rFonts w:ascii="GHEA Grapalat" w:hAnsi="GHEA Grapalat" w:cs="Sylfaen"/>
          <w:sz w:val="20"/>
        </w:rPr>
        <w:t>որակավորման</w:t>
      </w:r>
      <w:proofErr w:type="spellEnd"/>
      <w:r w:rsidR="001820DF" w:rsidRPr="00DC0D0F">
        <w:rPr>
          <w:rFonts w:ascii="GHEA Grapalat" w:hAnsi="GHEA Grapalat" w:cs="Sylfaen"/>
          <w:sz w:val="20"/>
          <w:lang w:val="af-ZA"/>
        </w:rPr>
        <w:t xml:space="preserve"> </w:t>
      </w:r>
      <w:proofErr w:type="spellStart"/>
      <w:proofErr w:type="gramStart"/>
      <w:r w:rsidR="001820DF" w:rsidRPr="00DC0D0F">
        <w:rPr>
          <w:rFonts w:ascii="GHEA Grapalat" w:hAnsi="GHEA Grapalat" w:cs="Sylfaen"/>
          <w:sz w:val="20"/>
        </w:rPr>
        <w:t>չափանիշները</w:t>
      </w:r>
      <w:proofErr w:type="spellEnd"/>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proofErr w:type="gram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դրանց</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գնահատման</w:t>
      </w:r>
      <w:proofErr w:type="spellEnd"/>
      <w:r w:rsidR="001820DF" w:rsidRPr="00DC0D0F">
        <w:rPr>
          <w:rFonts w:ascii="GHEA Grapalat" w:hAnsi="GHEA Grapalat" w:cs="Sylfaen"/>
          <w:sz w:val="20"/>
          <w:lang w:val="af-ZA"/>
        </w:rPr>
        <w:t xml:space="preserve"> </w:t>
      </w:r>
      <w:proofErr w:type="spellStart"/>
      <w:r w:rsidR="001820DF" w:rsidRPr="00DC0D0F">
        <w:rPr>
          <w:rFonts w:ascii="GHEA Grapalat" w:hAnsi="GHEA Grapalat" w:cs="Sylfaen"/>
          <w:sz w:val="20"/>
        </w:rPr>
        <w:t>կարգը</w:t>
      </w:r>
      <w:proofErr w:type="spellEnd"/>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proofErr w:type="spellStart"/>
      <w:r w:rsidRPr="00F566BF">
        <w:rPr>
          <w:rFonts w:ascii="GHEA Grapalat" w:hAnsi="GHEA Grapalat" w:cs="Sylfaen"/>
          <w:sz w:val="20"/>
        </w:rPr>
        <w:t>Հրավերի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պարզաբանումը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հրավերում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փոփոխություն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կատարելու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proofErr w:type="spellStart"/>
      <w:r w:rsidRPr="00F566BF">
        <w:rPr>
          <w:rFonts w:ascii="GHEA Grapalat" w:hAnsi="GHEA Grapalat" w:cs="Sylfaen"/>
          <w:sz w:val="20"/>
        </w:rPr>
        <w:t>Հայտի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նային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առաջարկը</w:t>
      </w:r>
      <w:proofErr w:type="spellEnd"/>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Հայտի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Times Armenian"/>
          <w:sz w:val="20"/>
        </w:rPr>
        <w:t>գ</w:t>
      </w:r>
      <w:r w:rsidR="00096865" w:rsidRPr="00F566BF">
        <w:rPr>
          <w:rFonts w:ascii="GHEA Grapalat" w:hAnsi="GHEA Grapalat" w:cs="Sylfaen"/>
          <w:sz w:val="20"/>
        </w:rPr>
        <w:t>ործողության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ժամկետը</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հայտերում</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փոփոխություն</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կատարելու</w:t>
      </w:r>
      <w:proofErr w:type="spellEnd"/>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դրանք</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հետ</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վերցնելու</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proofErr w:type="spellEnd"/>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proofErr w:type="spellStart"/>
      <w:r w:rsidR="00AF7BE8" w:rsidRPr="00F566BF">
        <w:rPr>
          <w:rFonts w:ascii="GHEA Grapalat" w:hAnsi="GHEA Grapalat" w:cs="Sylfaen"/>
          <w:sz w:val="20"/>
        </w:rPr>
        <w:t>այտերի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բացումը</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գնահատումը</w:t>
      </w:r>
      <w:proofErr w:type="spellEnd"/>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արդյունքների</w:t>
      </w:r>
      <w:proofErr w:type="spellEnd"/>
      <w:r w:rsidR="00AF7BE8" w:rsidRPr="00F566BF">
        <w:rPr>
          <w:rFonts w:ascii="GHEA Grapalat" w:hAnsi="GHEA Grapalat" w:cs="Sylfaen"/>
          <w:sz w:val="20"/>
          <w:lang w:val="af-ZA"/>
        </w:rPr>
        <w:t xml:space="preserve"> </w:t>
      </w:r>
      <w:proofErr w:type="spellStart"/>
      <w:r w:rsidR="00AF7BE8" w:rsidRPr="00F566BF">
        <w:rPr>
          <w:rFonts w:ascii="GHEA Grapalat" w:hAnsi="GHEA Grapalat" w:cs="Sylfaen"/>
          <w:sz w:val="20"/>
        </w:rPr>
        <w:t>ամփոփումը</w:t>
      </w:r>
      <w:proofErr w:type="spellEnd"/>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proofErr w:type="spellStart"/>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proofErr w:type="spellEnd"/>
      <w:r w:rsidR="00096865" w:rsidRPr="00F566BF">
        <w:rPr>
          <w:rFonts w:ascii="GHEA Grapalat" w:hAnsi="GHEA Grapalat" w:cs="Times Armenian"/>
          <w:sz w:val="20"/>
          <w:lang w:val="af-ZA"/>
        </w:rPr>
        <w:t xml:space="preserve"> </w:t>
      </w:r>
      <w:proofErr w:type="spellStart"/>
      <w:r w:rsidR="00096865" w:rsidRPr="00F566BF">
        <w:rPr>
          <w:rFonts w:ascii="GHEA Grapalat" w:hAnsi="GHEA Grapalat" w:cs="Sylfaen"/>
          <w:sz w:val="20"/>
        </w:rPr>
        <w:t>կնքումը</w:t>
      </w:r>
      <w:proofErr w:type="spellEnd"/>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proofErr w:type="spellStart"/>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proofErr w:type="spellEnd"/>
      <w:r w:rsidR="001820DF" w:rsidRPr="000423D3">
        <w:rPr>
          <w:rFonts w:ascii="GHEA Grapalat" w:hAnsi="GHEA Grapalat" w:cs="Times Armenian"/>
          <w:sz w:val="20"/>
          <w:lang w:val="af-ZA"/>
        </w:rPr>
        <w:t xml:space="preserve"> </w:t>
      </w:r>
      <w:proofErr w:type="spellStart"/>
      <w:r w:rsidR="001820DF" w:rsidRPr="000423D3">
        <w:rPr>
          <w:rFonts w:ascii="GHEA Grapalat" w:hAnsi="GHEA Grapalat" w:cs="Sylfaen"/>
          <w:sz w:val="20"/>
        </w:rPr>
        <w:t>ապահովումը</w:t>
      </w:r>
      <w:proofErr w:type="spellEnd"/>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հայտարարելը</w:t>
      </w:r>
      <w:proofErr w:type="spellEnd"/>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proofErr w:type="spellStart"/>
      <w:r w:rsidRPr="00F566BF">
        <w:rPr>
          <w:rFonts w:ascii="GHEA Grapalat" w:hAnsi="GHEA Grapalat" w:cs="Sylfaen"/>
          <w:sz w:val="20"/>
        </w:rPr>
        <w:t>Գնման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ործողությունները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ընդունված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որոշումները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բողոքարկելու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մասնակցի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roofErr w:type="spellEnd"/>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63D1BE3F"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AE330B">
        <w:rPr>
          <w:rFonts w:ascii="GHEA Grapalat" w:hAnsi="GHEA Grapalat" w:cs="Sylfaen"/>
          <w:b/>
          <w:sz w:val="20"/>
        </w:rPr>
        <w:t>ԲԱՑ</w:t>
      </w:r>
      <w:r w:rsidR="00513CB2" w:rsidRPr="00513CB2">
        <w:rPr>
          <w:rFonts w:ascii="GHEA Grapalat" w:hAnsi="GHEA Grapalat" w:cs="Sylfaen"/>
          <w:b/>
          <w:sz w:val="20"/>
          <w:lang w:val="af-ZA"/>
        </w:rPr>
        <w:t xml:space="preserve"> </w:t>
      </w:r>
      <w:proofErr w:type="gramStart"/>
      <w:r w:rsidR="00513CB2">
        <w:rPr>
          <w:rFonts w:ascii="GHEA Grapalat" w:hAnsi="GHEA Grapalat" w:cs="Sylfaen"/>
          <w:b/>
          <w:sz w:val="20"/>
        </w:rPr>
        <w:t>ՄՐՑՈՒՅԹ</w:t>
      </w:r>
      <w:r w:rsidRPr="00F566BF">
        <w:rPr>
          <w:rFonts w:ascii="GHEA Grapalat" w:hAnsi="GHEA Grapalat" w:cs="Sylfaen"/>
          <w:b/>
          <w:sz w:val="20"/>
        </w:rPr>
        <w:t>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proofErr w:type="gramStart"/>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roofErr w:type="gramEnd"/>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spellStart"/>
      <w:proofErr w:type="gramStart"/>
      <w:r w:rsidRPr="00F566BF">
        <w:rPr>
          <w:rFonts w:ascii="GHEA Grapalat" w:hAnsi="GHEA Grapalat" w:cs="Sylfaen"/>
          <w:sz w:val="20"/>
        </w:rPr>
        <w:t>Ընդհանուր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դրույթներ</w:t>
      </w:r>
      <w:proofErr w:type="spellEnd"/>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proofErr w:type="spellStart"/>
      <w:r w:rsidR="00096865" w:rsidRPr="00F566BF">
        <w:rPr>
          <w:rFonts w:ascii="GHEA Grapalat" w:hAnsi="GHEA Grapalat" w:cs="Sylfaen"/>
          <w:sz w:val="20"/>
        </w:rPr>
        <w:t>Հավելվածներ</w:t>
      </w:r>
      <w:proofErr w:type="spellEnd"/>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lastRenderedPageBreak/>
        <w:tab/>
      </w:r>
    </w:p>
    <w:p w14:paraId="6BBD6698" w14:textId="7FCDF8C9"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տրամադրվում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լրումն</w:t>
      </w:r>
      <w:proofErr w:type="spellEnd"/>
      <w:r w:rsidRPr="00F566BF">
        <w:rPr>
          <w:rFonts w:ascii="GHEA Grapalat" w:hAnsi="GHEA Grapalat"/>
          <w:sz w:val="20"/>
          <w:lang w:val="af-ZA"/>
        </w:rPr>
        <w:t xml:space="preserve"> </w:t>
      </w:r>
      <w:r w:rsidR="00440ABA">
        <w:rPr>
          <w:rFonts w:ascii="GHEA Grapalat" w:hAnsi="GHEA Grapalat"/>
          <w:b/>
          <w:sz w:val="20"/>
          <w:lang w:val="af-ZA"/>
        </w:rPr>
        <w:t>ԵՔ-ԲՄԽԾՁԲ-26/29</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proofErr w:type="spellEnd"/>
      <w:r w:rsidRPr="00F566BF">
        <w:rPr>
          <w:rFonts w:ascii="GHEA Grapalat" w:hAnsi="GHEA Grapalat"/>
          <w:sz w:val="20"/>
          <w:lang w:val="af-ZA"/>
        </w:rPr>
        <w:t xml:space="preserve"> </w:t>
      </w:r>
      <w:proofErr w:type="spellStart"/>
      <w:proofErr w:type="gramStart"/>
      <w:r w:rsidRPr="00F566BF">
        <w:rPr>
          <w:rFonts w:ascii="GHEA Grapalat" w:hAnsi="GHEA Grapalat" w:cs="Sylfaen"/>
          <w:sz w:val="20"/>
        </w:rPr>
        <w:t>անցկացվող</w:t>
      </w:r>
      <w:proofErr w:type="spellEnd"/>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AE330B">
        <w:rPr>
          <w:rFonts w:ascii="GHEA Grapalat" w:hAnsi="GHEA Grapalat" w:cs="Times Armenian"/>
          <w:sz w:val="20"/>
          <w:lang w:val="af-ZA"/>
        </w:rPr>
        <w:t>բաց</w:t>
      </w:r>
      <w:proofErr w:type="gramEnd"/>
      <w:r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մրցույթ</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հայտարարության</w:t>
      </w:r>
      <w:proofErr w:type="spellEnd"/>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հրավերը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կազմվել</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օրենսդրության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այդ</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թվում</w:t>
      </w:r>
      <w:proofErr w:type="spellEnd"/>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Օրենք</w:t>
      </w:r>
      <w:proofErr w:type="spellEnd"/>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կառավարության</w:t>
      </w:r>
      <w:proofErr w:type="spellEnd"/>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proofErr w:type="spellStart"/>
      <w:r w:rsidRPr="00F566BF">
        <w:rPr>
          <w:rFonts w:ascii="GHEA Grapalat" w:hAnsi="GHEA Grapalat" w:cs="Sylfaen"/>
          <w:sz w:val="20"/>
        </w:rPr>
        <w:t>Գնումների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կազմակերպման</w:t>
      </w:r>
      <w:proofErr w:type="spellEnd"/>
      <w:r w:rsidR="003C53D4" w:rsidRPr="00F566BF">
        <w:rPr>
          <w:rFonts w:ascii="GHEA Grapalat" w:hAnsi="GHEA Grapalat"/>
          <w:sz w:val="20"/>
          <w:lang w:val="af-ZA"/>
        </w:rPr>
        <w:t>»</w:t>
      </w:r>
      <w:r w:rsidRPr="00F566BF">
        <w:rPr>
          <w:rFonts w:ascii="GHEA Grapalat" w:hAnsi="GHEA Grapalat"/>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proofErr w:type="spellEnd"/>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կառավարության</w:t>
      </w:r>
      <w:proofErr w:type="spellEnd"/>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թվականի</w:t>
      </w:r>
      <w:proofErr w:type="spellEnd"/>
      <w:r w:rsidR="00F40D4D" w:rsidRPr="00F566BF">
        <w:rPr>
          <w:rFonts w:ascii="GHEA Grapalat" w:hAnsi="GHEA Grapalat" w:cs="Times Armenian"/>
          <w:sz w:val="20"/>
          <w:lang w:val="af-ZA"/>
        </w:rPr>
        <w:t xml:space="preserve"> </w:t>
      </w:r>
      <w:proofErr w:type="spellStart"/>
      <w:r w:rsidR="00955E87" w:rsidRPr="00F566BF">
        <w:rPr>
          <w:rFonts w:ascii="GHEA Grapalat" w:hAnsi="GHEA Grapalat" w:cs="Times Armenian"/>
          <w:sz w:val="20"/>
        </w:rPr>
        <w:t>ապրիլ</w:t>
      </w:r>
      <w:r w:rsidR="00F40D4D" w:rsidRPr="00F566BF">
        <w:rPr>
          <w:rFonts w:ascii="GHEA Grapalat" w:hAnsi="GHEA Grapalat" w:cs="Times Armenian"/>
          <w:sz w:val="20"/>
        </w:rPr>
        <w:t>ի</w:t>
      </w:r>
      <w:proofErr w:type="spellEnd"/>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որոշմամբ</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հաստատված</w:t>
      </w:r>
      <w:proofErr w:type="spellEnd"/>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proofErr w:type="spellStart"/>
      <w:r w:rsidR="00F40D4D" w:rsidRPr="00F566BF">
        <w:rPr>
          <w:rFonts w:ascii="GHEA Grapalat" w:hAnsi="GHEA Grapalat" w:cs="Times Armenian"/>
          <w:sz w:val="20"/>
        </w:rPr>
        <w:t>լեկտրոնային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ձևով</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գնումների</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կատարման</w:t>
      </w:r>
      <w:proofErr w:type="spellEnd"/>
      <w:r w:rsidR="00F40D4D" w:rsidRPr="00F566BF">
        <w:rPr>
          <w:rFonts w:ascii="GHEA Grapalat" w:hAnsi="GHEA Grapalat" w:cs="Times Armenian"/>
          <w:sz w:val="20"/>
          <w:lang w:val="af-ZA"/>
        </w:rPr>
        <w:t xml:space="preserve">» </w:t>
      </w:r>
      <w:proofErr w:type="spellStart"/>
      <w:r w:rsidR="00F40D4D" w:rsidRPr="00F566BF">
        <w:rPr>
          <w:rFonts w:ascii="GHEA Grapalat" w:hAnsi="GHEA Grapalat" w:cs="Times Armenian"/>
          <w:sz w:val="20"/>
        </w:rPr>
        <w:t>կարգի</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այլ</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ակտերի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համապատասխան</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նպատակ</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ունի</w:t>
      </w:r>
      <w:proofErr w:type="spellEnd"/>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proofErr w:type="spellStart"/>
      <w:r w:rsidR="00A00E74" w:rsidRPr="00F566BF">
        <w:rPr>
          <w:rFonts w:ascii="GHEA Grapalat" w:hAnsi="GHEA Grapalat" w:cs="Sylfaen"/>
          <w:sz w:val="20"/>
        </w:rPr>
        <w:t>այսուհետ</w:t>
      </w:r>
      <w:proofErr w:type="spellEnd"/>
      <w:r w:rsidR="00A00E74" w:rsidRPr="00F566BF">
        <w:rPr>
          <w:rFonts w:ascii="GHEA Grapalat" w:hAnsi="GHEA Grapalat" w:cs="Times Armenian"/>
          <w:sz w:val="20"/>
          <w:lang w:val="af-ZA"/>
        </w:rPr>
        <w:t xml:space="preserve">` </w:t>
      </w:r>
      <w:proofErr w:type="spellStart"/>
      <w:r w:rsidR="00A00E74" w:rsidRPr="00F566BF">
        <w:rPr>
          <w:rFonts w:ascii="GHEA Grapalat" w:hAnsi="GHEA Grapalat" w:cs="Sylfaen"/>
          <w:sz w:val="20"/>
        </w:rPr>
        <w:t>պատվիրատու</w:t>
      </w:r>
      <w:proofErr w:type="spellEnd"/>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հայտարարված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proofErr w:type="spellEnd"/>
      <w:r w:rsidR="000604CF"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մտադրություն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այսուհետ</w:t>
      </w:r>
      <w:proofErr w:type="spellEnd"/>
      <w:r w:rsidRPr="00F566BF">
        <w:rPr>
          <w:rFonts w:ascii="GHEA Grapalat" w:hAnsi="GHEA Grapalat" w:cs="Times Armenian"/>
          <w:sz w:val="20"/>
          <w:lang w:val="af-ZA"/>
        </w:rPr>
        <w:t xml:space="preserve">`  </w:t>
      </w:r>
      <w:proofErr w:type="spellStart"/>
      <w:r w:rsidR="003D0075" w:rsidRPr="00F566BF">
        <w:rPr>
          <w:rFonts w:ascii="GHEA Grapalat" w:hAnsi="GHEA Grapalat" w:cs="Sylfaen"/>
          <w:sz w:val="20"/>
        </w:rPr>
        <w:t>մ</w:t>
      </w:r>
      <w:r w:rsidRPr="00F566BF">
        <w:rPr>
          <w:rFonts w:ascii="GHEA Grapalat" w:hAnsi="GHEA Grapalat" w:cs="Sylfaen"/>
          <w:sz w:val="20"/>
        </w:rPr>
        <w:t>ասնակից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տեղեկացնելու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նման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առարկայի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անցկացման</w:t>
      </w:r>
      <w:proofErr w:type="spellEnd"/>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որոշելու</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կնքելու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մասին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օժանդակելու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հայտը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պատրաստելիս</w:t>
      </w:r>
      <w:proofErr w:type="spellEnd"/>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proofErr w:type="spellStart"/>
      <w:r w:rsidRPr="00F566BF">
        <w:rPr>
          <w:rFonts w:ascii="GHEA Grapalat" w:hAnsi="GHEA Grapalat" w:cs="Sylfaen"/>
          <w:sz w:val="20"/>
        </w:rPr>
        <w:t>Հայտեր</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ներկայացնել</w:t>
      </w:r>
      <w:proofErr w:type="spellEnd"/>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proofErr w:type="spellStart"/>
      <w:r w:rsidR="00753E6E" w:rsidRPr="00F566BF">
        <w:rPr>
          <w:rFonts w:ascii="GHEA Grapalat" w:hAnsi="GHEA Grapalat" w:cs="Sylfaen"/>
          <w:sz w:val="20"/>
        </w:rPr>
        <w:t>գրանցված</w:t>
      </w:r>
      <w:proofErr w:type="spellEnd"/>
      <w:r w:rsidR="00753E6E" w:rsidRPr="00F566BF">
        <w:rPr>
          <w:rFonts w:ascii="GHEA Grapalat" w:hAnsi="GHEA Grapalat" w:cs="Sylfaen"/>
          <w:sz w:val="20"/>
          <w:lang w:val="af-ZA"/>
        </w:rPr>
        <w:t xml:space="preserve"> </w:t>
      </w:r>
      <w:proofErr w:type="spellStart"/>
      <w:r w:rsidRPr="00F566BF">
        <w:rPr>
          <w:rFonts w:ascii="GHEA Grapalat" w:hAnsi="GHEA Grapalat" w:cs="Sylfaen"/>
          <w:sz w:val="20"/>
        </w:rPr>
        <w:t>բոլոր</w:t>
      </w:r>
      <w:proofErr w:type="spellEnd"/>
      <w:r w:rsidR="00B2681D" w:rsidRPr="00F566BF">
        <w:rPr>
          <w:rFonts w:ascii="GHEA Grapalat" w:hAnsi="GHEA Grapalat" w:cs="Sylfaen"/>
          <w:sz w:val="20"/>
          <w:lang w:val="af-ZA"/>
        </w:rPr>
        <w:t xml:space="preserve"> </w:t>
      </w:r>
      <w:proofErr w:type="spellStart"/>
      <w:r w:rsidRPr="00F566BF">
        <w:rPr>
          <w:rFonts w:ascii="GHEA Grapalat" w:hAnsi="GHEA Grapalat" w:cs="Sylfaen"/>
          <w:sz w:val="20"/>
        </w:rPr>
        <w:t>անձիք</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անկախ</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նրանց</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օտարերկրյա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ֆիզիկական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կազմակերպություն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քաղաքացիություն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չունեցող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անձ</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լինելու</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proofErr w:type="spellEnd"/>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proofErr w:type="spellStart"/>
      <w:r w:rsidRPr="00F566BF">
        <w:rPr>
          <w:rFonts w:ascii="GHEA Grapalat" w:hAnsi="GHEA Grapalat" w:cs="Sylfaen"/>
          <w:szCs w:val="24"/>
          <w:lang w:val="en-US"/>
        </w:rPr>
        <w:t>հասցեով</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գործող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ինտերնետային</w:t>
      </w:r>
      <w:proofErr w:type="spellEnd"/>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Նշված</w:t>
      </w:r>
      <w:proofErr w:type="spellEnd"/>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անձը</w:t>
      </w:r>
      <w:proofErr w:type="spellEnd"/>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մասնակից</w:t>
      </w:r>
      <w:proofErr w:type="spellEnd"/>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հարաբերությունների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նկատմամբ</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կիրառվում</w:t>
      </w:r>
      <w:proofErr w:type="spellEnd"/>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իրավունքը</w:t>
      </w:r>
      <w:proofErr w:type="spellEnd"/>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հետ</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կապված</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վեճերը</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ենթակա</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քննության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Հայաստանի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Հանրապետության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դատարաններում</w:t>
      </w:r>
      <w:proofErr w:type="spellEnd"/>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558F3D38" w14:textId="77777777" w:rsidR="00440ABA" w:rsidRPr="00A65AD8" w:rsidRDefault="003A2FEF" w:rsidP="00440ABA">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440ABA" w:rsidRPr="00A65AD8">
        <w:rPr>
          <w:rFonts w:ascii="GHEA Grapalat" w:hAnsi="GHEA Grapalat" w:cs="Sylfaen"/>
          <w:b/>
          <w:bCs/>
        </w:rPr>
        <w:t>edita.simonyan@yerevan</w:t>
      </w:r>
      <w:r w:rsidR="00440ABA" w:rsidRPr="00A65AD8">
        <w:rPr>
          <w:rFonts w:ascii="GHEA Grapalat" w:hAnsi="GHEA Grapalat"/>
          <w:sz w:val="16"/>
          <w:szCs w:val="16"/>
          <w:lang w:val="hy-AM"/>
        </w:rPr>
        <w:t>:</w:t>
      </w:r>
    </w:p>
    <w:p w14:paraId="38FA20A4" w14:textId="732C7DA9" w:rsidR="00CD0CC7" w:rsidRDefault="00F5653D" w:rsidP="00440ABA">
      <w:pPr>
        <w:pStyle w:val="BodyTextIndent2"/>
        <w:spacing w:line="240" w:lineRule="auto"/>
        <w:ind w:firstLine="567"/>
        <w:rPr>
          <w:rFonts w:ascii="GHEA Grapalat" w:hAnsi="GHEA Grapalat"/>
          <w:sz w:val="16"/>
          <w:szCs w:val="16"/>
        </w:rPr>
      </w:pPr>
      <w:r w:rsidRPr="00F566BF">
        <w:rPr>
          <w:rFonts w:ascii="GHEA Grapalat" w:hAnsi="GHEA Grapalat"/>
          <w:sz w:val="16"/>
          <w:szCs w:val="16"/>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proofErr w:type="gramStart"/>
      <w:r w:rsidRPr="00F566BF">
        <w:rPr>
          <w:rFonts w:ascii="GHEA Grapalat" w:hAnsi="GHEA Grapalat" w:cs="Sylfaen"/>
          <w:szCs w:val="22"/>
        </w:rPr>
        <w:t>ՄԱՍ</w:t>
      </w:r>
      <w:r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proofErr w:type="gramStart"/>
      <w:r w:rsidRPr="00F566BF">
        <w:rPr>
          <w:rFonts w:ascii="GHEA Grapalat" w:hAnsi="GHEA Grapalat" w:cs="Sylfaen"/>
          <w:b/>
          <w:sz w:val="20"/>
        </w:rPr>
        <w:t>ԳՆՄԱՆ  ԱՌԱՐԿԱՅԻ</w:t>
      </w:r>
      <w:proofErr w:type="gramEnd"/>
      <w:r w:rsidRPr="00F566BF">
        <w:rPr>
          <w:rFonts w:ascii="GHEA Grapalat" w:hAnsi="GHEA Grapalat" w:cs="Sylfaen"/>
          <w:b/>
          <w:sz w:val="20"/>
        </w:rPr>
        <w:t xml:space="preserve">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7A64DF34"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proofErr w:type="spellStart"/>
      <w:r w:rsidR="00D87E7B" w:rsidRPr="00F566BF">
        <w:rPr>
          <w:rFonts w:ascii="GHEA Grapalat" w:hAnsi="GHEA Grapalat" w:cs="Sylfaen"/>
          <w:i w:val="0"/>
        </w:rPr>
        <w:t>Գնման</w:t>
      </w:r>
      <w:proofErr w:type="spellEnd"/>
      <w:r w:rsidR="00D87E7B" w:rsidRPr="00F566BF">
        <w:rPr>
          <w:rFonts w:ascii="GHEA Grapalat" w:hAnsi="GHEA Grapalat" w:cs="Sylfaen"/>
          <w:i w:val="0"/>
          <w:lang w:val="af-ZA"/>
        </w:rPr>
        <w:t xml:space="preserve"> </w:t>
      </w:r>
      <w:proofErr w:type="spellStart"/>
      <w:r w:rsidR="00D87E7B" w:rsidRPr="00F566BF">
        <w:rPr>
          <w:rFonts w:ascii="GHEA Grapalat" w:hAnsi="GHEA Grapalat" w:cs="Sylfaen"/>
          <w:i w:val="0"/>
        </w:rPr>
        <w:t>առարկա</w:t>
      </w:r>
      <w:proofErr w:type="spellEnd"/>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spellStart"/>
      <w:proofErr w:type="gramStart"/>
      <w:r w:rsidR="00D87E7B" w:rsidRPr="00F566BF">
        <w:rPr>
          <w:rFonts w:ascii="GHEA Grapalat" w:hAnsi="GHEA Grapalat" w:cs="Sylfaen"/>
          <w:i w:val="0"/>
        </w:rPr>
        <w:t>հանդիսանում</w:t>
      </w:r>
      <w:proofErr w:type="spellEnd"/>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w:t>
      </w:r>
      <w:proofErr w:type="gramEnd"/>
      <w:r w:rsidR="00D87E7B" w:rsidRPr="004F0586">
        <w:rPr>
          <w:rFonts w:ascii="GHEA Grapalat" w:hAnsi="GHEA Grapalat" w:cs="Sylfaen"/>
          <w:i w:val="0"/>
          <w:lang w:val="hy-AM"/>
        </w:rPr>
        <w:t xml:space="preserve"> քաղաքապետարանի</w:t>
      </w:r>
      <w:r w:rsidR="00D87E7B" w:rsidRPr="004F0586">
        <w:rPr>
          <w:rFonts w:ascii="GHEA Grapalat" w:hAnsi="GHEA Grapalat" w:cs="Sylfaen"/>
          <w:i w:val="0"/>
        </w:rPr>
        <w:t xml:space="preserve"> </w:t>
      </w:r>
      <w:proofErr w:type="spellStart"/>
      <w:r w:rsidR="00D87E7B" w:rsidRPr="004F0586">
        <w:rPr>
          <w:rFonts w:ascii="GHEA Grapalat" w:hAnsi="GHEA Grapalat" w:cs="Sylfaen"/>
          <w:i w:val="0"/>
        </w:rPr>
        <w:t>կարիքների</w:t>
      </w:r>
      <w:proofErr w:type="spellEnd"/>
      <w:r w:rsidR="00D87E7B" w:rsidRPr="004F0586">
        <w:rPr>
          <w:rFonts w:ascii="GHEA Grapalat" w:hAnsi="GHEA Grapalat" w:cs="Times Armenian"/>
          <w:i w:val="0"/>
          <w:lang w:val="af-ZA"/>
        </w:rPr>
        <w:t xml:space="preserve"> </w:t>
      </w:r>
      <w:proofErr w:type="spellStart"/>
      <w:r w:rsidR="00D87E7B" w:rsidRPr="004F0586">
        <w:rPr>
          <w:rFonts w:ascii="GHEA Grapalat" w:hAnsi="GHEA Grapalat" w:cs="Sylfaen"/>
          <w:i w:val="0"/>
        </w:rPr>
        <w:t>համար</w:t>
      </w:r>
      <w:proofErr w:type="spellEnd"/>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440ABA">
        <w:rPr>
          <w:rFonts w:ascii="GHEA Grapalat" w:hAnsi="GHEA Grapalat" w:cs="Sylfaen"/>
          <w:b/>
          <w:i w:val="0"/>
          <w:lang w:val="hy-AM"/>
        </w:rPr>
        <w:t xml:space="preserve">Քանաքեռ-Զեյթուն վարչական շրջանի փողոցների, մայթերի և բակային տարածքների ասֆալտբետոնյա ծածկի վերանորոգման </w:t>
      </w:r>
      <w:proofErr w:type="gramStart"/>
      <w:r w:rsidR="00440ABA">
        <w:rPr>
          <w:rFonts w:ascii="GHEA Grapalat" w:hAnsi="GHEA Grapalat" w:cs="Sylfaen"/>
          <w:b/>
          <w:i w:val="0"/>
          <w:lang w:val="hy-AM"/>
        </w:rPr>
        <w:t xml:space="preserve">աշխատանքների </w:t>
      </w:r>
      <w:r w:rsidR="000F3BAC" w:rsidRPr="000F3BAC">
        <w:rPr>
          <w:rFonts w:ascii="GHEA Grapalat" w:hAnsi="GHEA Grapalat" w:cs="Sylfaen"/>
          <w:b/>
          <w:i w:val="0"/>
          <w:lang w:val="hy-AM"/>
        </w:rPr>
        <w:t xml:space="preserve"> որակի</w:t>
      </w:r>
      <w:proofErr w:type="gramEnd"/>
      <w:r w:rsidR="000F3BAC" w:rsidRPr="000F3BAC">
        <w:rPr>
          <w:rFonts w:ascii="GHEA Grapalat" w:hAnsi="GHEA Grapalat" w:cs="Sylfaen"/>
          <w:b/>
          <w:i w:val="0"/>
          <w:lang w:val="hy-AM"/>
        </w:rPr>
        <w:t xml:space="preserve"> տեխնիկական հսկողության խորհրդատվական ծառայությունների </w:t>
      </w:r>
      <w:r w:rsidR="00EC5C7F" w:rsidRPr="00EC5C7F">
        <w:rPr>
          <w:rFonts w:ascii="GHEA Grapalat" w:hAnsi="GHEA Grapalat" w:cs="Sylfaen"/>
          <w:b/>
          <w:i w:val="0"/>
          <w:lang w:val="hy-AM"/>
        </w:rPr>
        <w:t xml:space="preserve">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7D0B50">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7D0B50">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w:t>
      </w:r>
      <w:r w:rsidR="007D0B50">
        <w:rPr>
          <w:rFonts w:ascii="GHEA Grapalat" w:hAnsi="GHEA Grapalat"/>
          <w:i w:val="0"/>
          <w:lang w:val="hy-AM"/>
        </w:rPr>
        <w:t>ն</w:t>
      </w:r>
      <w:r w:rsidR="00666FC8">
        <w:rPr>
          <w:rFonts w:ascii="GHEA Grapalat" w:hAnsi="GHEA Grapalat"/>
          <w:i w:val="0"/>
          <w:lang w:val="hy-AM"/>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440ABA" w:rsidRPr="00C725B8" w14:paraId="382849A2" w14:textId="77777777" w:rsidTr="00F446B1">
        <w:tc>
          <w:tcPr>
            <w:tcW w:w="1701" w:type="dxa"/>
            <w:vAlign w:val="center"/>
          </w:tcPr>
          <w:p w14:paraId="1CD05C68" w14:textId="77777777" w:rsidR="00440ABA" w:rsidRPr="00F566BF" w:rsidRDefault="00440ABA" w:rsidP="00440ABA">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tcPr>
          <w:p w14:paraId="41FB5756" w14:textId="77777777" w:rsidR="00440ABA" w:rsidRPr="00322D53" w:rsidRDefault="00440ABA" w:rsidP="00440ABA">
            <w:pPr>
              <w:jc w:val="center"/>
              <w:rPr>
                <w:rFonts w:ascii="GHEA Grapalat" w:hAnsi="GHEA Grapalat"/>
                <w:sz w:val="18"/>
                <w:szCs w:val="18"/>
                <w:lang w:val="hy-AM"/>
              </w:rPr>
            </w:pPr>
            <w:r w:rsidRPr="00322D53">
              <w:rPr>
                <w:rFonts w:ascii="GHEA Grapalat" w:hAnsi="GHEA Grapalat"/>
                <w:sz w:val="18"/>
                <w:szCs w:val="18"/>
                <w:lang w:val="hy-AM"/>
              </w:rPr>
              <w:t>129</w:t>
            </w:r>
            <w:r>
              <w:rPr>
                <w:rFonts w:ascii="GHEA Grapalat" w:hAnsi="GHEA Grapalat"/>
                <w:sz w:val="18"/>
                <w:szCs w:val="18"/>
              </w:rPr>
              <w:t>0</w:t>
            </w:r>
            <w:r w:rsidRPr="00322D53">
              <w:rPr>
                <w:rFonts w:ascii="GHEA Grapalat" w:hAnsi="GHEA Grapalat"/>
                <w:sz w:val="18"/>
                <w:szCs w:val="18"/>
                <w:lang w:val="hy-AM"/>
              </w:rPr>
              <w:t>000</w:t>
            </w:r>
          </w:p>
          <w:p w14:paraId="0075D375" w14:textId="62526617" w:rsidR="00440ABA" w:rsidRPr="00D87E7B" w:rsidRDefault="00440ABA" w:rsidP="00440ABA">
            <w:pPr>
              <w:pStyle w:val="BodyTextIndent2"/>
              <w:spacing w:line="240" w:lineRule="auto"/>
              <w:ind w:firstLine="0"/>
              <w:rPr>
                <w:rFonts w:ascii="GHEA Grapalat" w:hAnsi="GHEA Grapalat"/>
                <w:b/>
                <w:bCs/>
                <w:sz w:val="16"/>
              </w:rPr>
            </w:pPr>
            <w:r w:rsidRPr="00322D53">
              <w:rPr>
                <w:rFonts w:ascii="GHEA Grapalat" w:hAnsi="GHEA Grapalat"/>
                <w:sz w:val="18"/>
                <w:szCs w:val="18"/>
                <w:lang w:val="hy-AM"/>
              </w:rPr>
              <w:t xml:space="preserve"> </w:t>
            </w:r>
          </w:p>
        </w:tc>
        <w:tc>
          <w:tcPr>
            <w:tcW w:w="6806" w:type="dxa"/>
            <w:vAlign w:val="center"/>
          </w:tcPr>
          <w:p w14:paraId="433DE288" w14:textId="798DCC5C" w:rsidR="00440ABA" w:rsidRPr="00B802E2" w:rsidRDefault="00440ABA" w:rsidP="00440ABA">
            <w:pPr>
              <w:pStyle w:val="BodyTextIndent2"/>
              <w:spacing w:line="240" w:lineRule="auto"/>
              <w:ind w:firstLine="0"/>
              <w:rPr>
                <w:rFonts w:ascii="GHEA Grapalat" w:hAnsi="GHEA Grapalat"/>
                <w:vertAlign w:val="subscript"/>
              </w:rPr>
            </w:pPr>
            <w:r>
              <w:rPr>
                <w:rFonts w:ascii="GHEA Grapalat" w:hAnsi="GHEA Grapalat" w:cs="Calibri"/>
                <w:color w:val="000000"/>
              </w:rPr>
              <w:t xml:space="preserve">Քանաքեռ-Զեյթուն վարչական շրջանի փողոցների, մայթերի և բակային տարածքների ասֆալտբետոնյա ծածկի վերանորոգման աշխատանքների </w:t>
            </w:r>
            <w:r w:rsidRPr="000F3BAC">
              <w:rPr>
                <w:rFonts w:ascii="GHEA Grapalat" w:hAnsi="GHEA Grapalat" w:cs="Calibri"/>
                <w:color w:val="000000"/>
              </w:rPr>
              <w:t xml:space="preserve">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proofErr w:type="gramStart"/>
      <w:r w:rsidRPr="00F566BF">
        <w:rPr>
          <w:rFonts w:ascii="GHEA Grapalat" w:hAnsi="GHEA Grapalat" w:cs="Sylfaen"/>
          <w:b/>
          <w:sz w:val="20"/>
        </w:rPr>
        <w:t>ՉԱՓԱՆԻՇՆԵՐԸ</w:t>
      </w:r>
      <w:r w:rsidRPr="00F566BF">
        <w:rPr>
          <w:rFonts w:ascii="GHEA Grapalat" w:hAnsi="GHEA Grapalat"/>
          <w:b/>
          <w:sz w:val="20"/>
          <w:lang w:val="es-ES"/>
        </w:rPr>
        <w:t xml:space="preserve">  ԵՎ</w:t>
      </w:r>
      <w:proofErr w:type="gramEnd"/>
      <w:r w:rsidRPr="00F566BF">
        <w:rPr>
          <w:rFonts w:ascii="GHEA Grapalat" w:hAnsi="GHEA Grapalat"/>
          <w:b/>
          <w:sz w:val="20"/>
          <w:lang w:val="es-ES"/>
        </w:rPr>
        <w:t xml:space="preserve">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proofErr w:type="gramStart"/>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proofErr w:type="spellStart"/>
      <w:r w:rsidR="006F49AA" w:rsidRPr="00F566BF">
        <w:rPr>
          <w:rFonts w:ascii="GHEA Grapalat" w:hAnsi="GHEA Grapalat" w:cs="Arial Armenian"/>
          <w:sz w:val="20"/>
          <w:lang w:val="es-ES"/>
        </w:rPr>
        <w:t>ընթացակարգին</w:t>
      </w:r>
      <w:proofErr w:type="spellEnd"/>
      <w:proofErr w:type="gramEnd"/>
      <w:r w:rsidR="006F49AA" w:rsidRPr="00F566BF">
        <w:rPr>
          <w:rFonts w:ascii="GHEA Grapalat" w:hAnsi="GHEA Grapalat" w:cs="Arial Armenian"/>
          <w:sz w:val="20"/>
          <w:lang w:val="es-ES"/>
        </w:rPr>
        <w:t xml:space="preserve">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007E7500" w:rsidRPr="00BA41C0">
        <w:rPr>
          <w:rFonts w:ascii="GHEA Grapalat" w:hAnsi="GHEA Grapalat" w:cs="Sylfaen"/>
          <w:sz w:val="20"/>
          <w:szCs w:val="20"/>
        </w:rPr>
        <w:t>որոնց</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վերաբերյալ</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գնումների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ոլորտում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հակամրցակցային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համաձայնության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գերիշխող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դիրքի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չարաշահման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կամ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անբարեխիղճ</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մրցակցության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համար</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պատասխանատվություն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սահմանող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վարչական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ակտը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հայտը</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ներկայացվելու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օրվան</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նախորդող</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երեք</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տարվա</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ընթացքում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դարձել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անբողոքարկելի</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իսկ</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բողոքարկված</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լինելու</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դեպքում</w:t>
      </w:r>
      <w:proofErr w:type="spellEnd"/>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թողնվել</w:t>
      </w:r>
      <w:proofErr w:type="spellEnd"/>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proofErr w:type="spellStart"/>
      <w:r w:rsidR="007E7500" w:rsidRPr="00BA41C0">
        <w:rPr>
          <w:rFonts w:ascii="GHEA Grapalat" w:hAnsi="GHEA Grapalat" w:cs="Sylfaen"/>
          <w:sz w:val="20"/>
          <w:szCs w:val="20"/>
        </w:rPr>
        <w:t>անփոփոխ</w:t>
      </w:r>
      <w:proofErr w:type="spellEnd"/>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12125DD2" w14:textId="77777777" w:rsidR="00753E6E" w:rsidRDefault="00753E6E" w:rsidP="00EF3662">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302F26F1" w14:textId="1BA7FF0E" w:rsidR="003B509C" w:rsidRPr="003B509C" w:rsidRDefault="003B509C" w:rsidP="003B509C">
      <w:pPr>
        <w:ind w:firstLine="567"/>
        <w:jc w:val="both"/>
        <w:rPr>
          <w:rFonts w:ascii="GHEA Grapalat" w:hAnsi="GHEA Grapalat" w:cs="Sylfaen"/>
          <w:sz w:val="20"/>
          <w:szCs w:val="20"/>
          <w:lang w:val="es-ES"/>
        </w:rPr>
      </w:pPr>
      <w:r w:rsidRPr="003833BE">
        <w:rPr>
          <w:rFonts w:ascii="GHEA Grapalat" w:hAnsi="GHEA Grapalat" w:cs="Sylfaen"/>
          <w:sz w:val="20"/>
          <w:szCs w:val="20"/>
          <w:lang w:val="es-ES"/>
        </w:rPr>
        <w:t xml:space="preserve">   7) </w:t>
      </w:r>
      <w:proofErr w:type="spellStart"/>
      <w:r w:rsidRPr="003833BE">
        <w:rPr>
          <w:rFonts w:ascii="GHEA Grapalat" w:hAnsi="GHEA Grapalat" w:cs="Sylfaen"/>
          <w:sz w:val="20"/>
          <w:szCs w:val="20"/>
          <w:lang w:val="es-ES"/>
        </w:rPr>
        <w:t>որոնք</w:t>
      </w:r>
      <w:proofErr w:type="spellEnd"/>
      <w:r w:rsidRPr="003833BE">
        <w:rPr>
          <w:rFonts w:ascii="GHEA Grapalat" w:hAnsi="GHEA Grapalat" w:cs="Sylfaen"/>
          <w:sz w:val="20"/>
          <w:szCs w:val="20"/>
          <w:lang w:val="es-ES"/>
        </w:rPr>
        <w:t xml:space="preserve"> ՀՀ </w:t>
      </w:r>
      <w:proofErr w:type="spellStart"/>
      <w:r w:rsidRPr="003833BE">
        <w:rPr>
          <w:rFonts w:ascii="GHEA Grapalat" w:hAnsi="GHEA Grapalat" w:cs="Sylfaen"/>
          <w:sz w:val="20"/>
          <w:szCs w:val="20"/>
          <w:lang w:val="es-ES"/>
        </w:rPr>
        <w:t>կառավարության</w:t>
      </w:r>
      <w:proofErr w:type="spellEnd"/>
      <w:r w:rsidRPr="003833BE">
        <w:rPr>
          <w:rFonts w:ascii="GHEA Grapalat" w:hAnsi="GHEA Grapalat" w:cs="Sylfaen"/>
          <w:sz w:val="20"/>
          <w:szCs w:val="20"/>
          <w:lang w:val="es-ES"/>
        </w:rPr>
        <w:t xml:space="preserve"> 20.06.2025թ. N 817-Ա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1-ին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ենթակետի</w:t>
      </w:r>
      <w:proofErr w:type="spellEnd"/>
      <w:r w:rsidRPr="003833BE">
        <w:rPr>
          <w:rFonts w:ascii="GHEA Grapalat" w:hAnsi="GHEA Grapalat" w:cs="Sylfaen"/>
          <w:sz w:val="20"/>
          <w:szCs w:val="20"/>
          <w:lang w:val="es-ES"/>
        </w:rPr>
        <w:t xml:space="preserve"> «զ» </w:t>
      </w:r>
      <w:proofErr w:type="spellStart"/>
      <w:r w:rsidRPr="003833BE">
        <w:rPr>
          <w:rFonts w:ascii="GHEA Grapalat" w:hAnsi="GHEA Grapalat" w:cs="Sylfaen"/>
          <w:sz w:val="20"/>
          <w:szCs w:val="20"/>
          <w:lang w:val="es-ES"/>
        </w:rPr>
        <w:t>պարբերության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վրա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գնման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գործընթացներին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չմասնակցելու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պարտավորագրերի</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հիմքով</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հայտը</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ներկայացնելու</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օրվա</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դրությամբ</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ներառված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են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նույն</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որոշման</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կետի</w:t>
      </w:r>
      <w:proofErr w:type="spellEnd"/>
      <w:r w:rsidRPr="003833BE">
        <w:rPr>
          <w:rFonts w:ascii="GHEA Grapalat" w:hAnsi="GHEA Grapalat" w:cs="Sylfaen"/>
          <w:sz w:val="20"/>
          <w:szCs w:val="20"/>
          <w:lang w:val="es-ES"/>
        </w:rPr>
        <w:t xml:space="preserve"> 2-րդ </w:t>
      </w:r>
      <w:proofErr w:type="spellStart"/>
      <w:r w:rsidRPr="003833BE">
        <w:rPr>
          <w:rFonts w:ascii="GHEA Grapalat" w:hAnsi="GHEA Grapalat" w:cs="Sylfaen"/>
          <w:sz w:val="20"/>
          <w:szCs w:val="20"/>
          <w:lang w:val="es-ES"/>
        </w:rPr>
        <w:t>ենթակետով</w:t>
      </w:r>
      <w:proofErr w:type="spellEnd"/>
      <w:r w:rsidRPr="003833BE">
        <w:rPr>
          <w:rFonts w:ascii="GHEA Grapalat" w:hAnsi="GHEA Grapalat" w:cs="Sylfaen"/>
          <w:sz w:val="20"/>
          <w:szCs w:val="20"/>
          <w:lang w:val="es-ES"/>
        </w:rPr>
        <w:t xml:space="preserve"> </w:t>
      </w:r>
      <w:proofErr w:type="spellStart"/>
      <w:proofErr w:type="gramStart"/>
      <w:r w:rsidRPr="003833BE">
        <w:rPr>
          <w:rFonts w:ascii="GHEA Grapalat" w:hAnsi="GHEA Grapalat" w:cs="Sylfaen"/>
          <w:sz w:val="20"/>
          <w:szCs w:val="20"/>
          <w:lang w:val="es-ES"/>
        </w:rPr>
        <w:t>նախատեսված</w:t>
      </w:r>
      <w:proofErr w:type="spellEnd"/>
      <w:r w:rsidRPr="003833BE">
        <w:rPr>
          <w:rFonts w:ascii="GHEA Grapalat" w:hAnsi="GHEA Grapalat" w:cs="Sylfaen"/>
          <w:sz w:val="20"/>
          <w:szCs w:val="20"/>
          <w:lang w:val="es-ES"/>
        </w:rPr>
        <w:t xml:space="preserve">  </w:t>
      </w:r>
      <w:proofErr w:type="spellStart"/>
      <w:r w:rsidRPr="003833BE">
        <w:rPr>
          <w:rFonts w:ascii="GHEA Grapalat" w:hAnsi="GHEA Grapalat" w:cs="Sylfaen"/>
          <w:sz w:val="20"/>
          <w:szCs w:val="20"/>
          <w:lang w:val="es-ES"/>
        </w:rPr>
        <w:t>ցուցակում</w:t>
      </w:r>
      <w:proofErr w:type="spellEnd"/>
      <w:proofErr w:type="gramEnd"/>
      <w:r w:rsidRPr="003833BE">
        <w:rPr>
          <w:rFonts w:ascii="GHEA Grapalat" w:hAnsi="GHEA Grapalat" w:cs="Sylfaen"/>
          <w:sz w:val="20"/>
          <w:szCs w:val="20"/>
          <w:lang w:val="es-ES"/>
        </w:rPr>
        <w:t>:</w:t>
      </w:r>
    </w:p>
    <w:p w14:paraId="65A5F237" w14:textId="77777777" w:rsidR="00990561" w:rsidRPr="009E1D1C" w:rsidRDefault="00990561" w:rsidP="00EF3662">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00837C18">
        <w:rPr>
          <w:rFonts w:ascii="GHEA Grapalat" w:hAnsi="GHEA Grapalat" w:cs="Arial"/>
          <w:sz w:val="20"/>
          <w:lang w:val="es-ES" w:eastAsia="en-US"/>
        </w:rPr>
        <w:t xml:space="preserve"> </w:t>
      </w:r>
      <w:proofErr w:type="spellStart"/>
      <w:r w:rsidR="00837C18">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2.2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պետք</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ներկայացնի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հաստատված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հրավերի</w:t>
      </w:r>
      <w:proofErr w:type="spellEnd"/>
      <w:r w:rsidRPr="008059DB">
        <w:rPr>
          <w:rFonts w:ascii="GHEA Grapalat" w:hAnsi="GHEA Grapalat" w:cs="Sylfaen"/>
          <w:sz w:val="20"/>
          <w:lang w:val="es-ES"/>
        </w:rPr>
        <w:t xml:space="preserve"> 2-րդ </w:t>
      </w:r>
      <w:proofErr w:type="spellStart"/>
      <w:r w:rsidRPr="008059DB">
        <w:rPr>
          <w:rFonts w:ascii="GHEA Grapalat" w:hAnsi="GHEA Grapalat" w:cs="Sylfaen"/>
          <w:sz w:val="20"/>
          <w:lang w:val="es-ES"/>
        </w:rPr>
        <w:t>մասի</w:t>
      </w:r>
      <w:proofErr w:type="spellEnd"/>
      <w:r w:rsidRPr="008059DB">
        <w:rPr>
          <w:rFonts w:ascii="GHEA Grapalat" w:hAnsi="GHEA Grapalat" w:cs="Sylfaen"/>
          <w:sz w:val="20"/>
          <w:lang w:val="es-ES"/>
        </w:rPr>
        <w:t xml:space="preserve"> 2.1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գրավոր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lastRenderedPageBreak/>
        <w:t>նախատեսված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հայտարարությունից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փաստաթղթեր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հիմնավորումներ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պահանջվել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հայտարարության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իսկությունը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հանձնաժողով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գնահատում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հրավերով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պայմաններով</w:t>
      </w:r>
      <w:proofErr w:type="spellEnd"/>
      <w:r w:rsidRPr="008059DB">
        <w:rPr>
          <w:rFonts w:ascii="GHEA Grapalat" w:hAnsi="GHEA Grapalat" w:cs="Sylfaen"/>
          <w:sz w:val="20"/>
          <w:lang w:val="es-ES"/>
        </w:rPr>
        <w:t>:</w:t>
      </w:r>
    </w:p>
    <w:p w14:paraId="27E0728B" w14:textId="77777777" w:rsidR="003B509C" w:rsidRDefault="003B509C" w:rsidP="003B509C">
      <w:pPr>
        <w:ind w:firstLine="567"/>
        <w:jc w:val="both"/>
        <w:rPr>
          <w:rFonts w:ascii="GHEA Grapalat" w:hAnsi="GHEA Grapalat" w:cs="Sylfaen"/>
          <w:sz w:val="20"/>
          <w:lang w:val="es-ES"/>
        </w:rPr>
      </w:pPr>
      <w:r w:rsidRPr="003833BE">
        <w:rPr>
          <w:rFonts w:ascii="GHEA Grapalat" w:hAnsi="GHEA Grapalat" w:cs="Sylfaen"/>
          <w:sz w:val="20"/>
          <w:lang w:val="es-ES"/>
        </w:rPr>
        <w:t xml:space="preserve">2.3 </w:t>
      </w:r>
      <w:proofErr w:type="spellStart"/>
      <w:r w:rsidRPr="003833BE">
        <w:rPr>
          <w:rFonts w:ascii="GHEA Grapalat" w:hAnsi="GHEA Grapalat" w:cs="Sylfaen"/>
          <w:sz w:val="20"/>
          <w:lang w:val="es-ES"/>
        </w:rPr>
        <w:t>Մասնակիցի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Օրենքի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հոդվածի</w:t>
      </w:r>
      <w:proofErr w:type="spellEnd"/>
      <w:r w:rsidRPr="003833BE">
        <w:rPr>
          <w:rFonts w:ascii="GHEA Grapalat" w:hAnsi="GHEA Grapalat" w:cs="Sylfaen"/>
          <w:sz w:val="20"/>
          <w:lang w:val="es-ES"/>
        </w:rPr>
        <w:t xml:space="preserve"> 1-ին </w:t>
      </w:r>
      <w:proofErr w:type="spellStart"/>
      <w:r w:rsidRPr="003833BE">
        <w:rPr>
          <w:rFonts w:ascii="GHEA Grapalat" w:hAnsi="GHEA Grapalat" w:cs="Sylfaen"/>
          <w:sz w:val="20"/>
          <w:lang w:val="es-ES"/>
        </w:rPr>
        <w:t>մասի</w:t>
      </w:r>
      <w:proofErr w:type="spellEnd"/>
      <w:r w:rsidRPr="003833BE">
        <w:rPr>
          <w:rFonts w:ascii="GHEA Grapalat" w:hAnsi="GHEA Grapalat" w:cs="Sylfaen"/>
          <w:sz w:val="20"/>
          <w:lang w:val="es-ES"/>
        </w:rPr>
        <w:t xml:space="preserve"> 6-րդ </w:t>
      </w:r>
      <w:proofErr w:type="spellStart"/>
      <w:r w:rsidRPr="003833BE">
        <w:rPr>
          <w:rFonts w:ascii="GHEA Grapalat" w:hAnsi="GHEA Grapalat" w:cs="Sylfaen"/>
          <w:sz w:val="20"/>
          <w:lang w:val="es-ES"/>
        </w:rPr>
        <w:t>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ինչպես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նաև</w:t>
      </w:r>
      <w:proofErr w:type="spellEnd"/>
      <w:r w:rsidRPr="003833BE">
        <w:rPr>
          <w:rFonts w:ascii="GHEA Grapalat" w:hAnsi="GHEA Grapalat" w:cs="Sylfaen"/>
          <w:sz w:val="20"/>
          <w:lang w:val="es-ES"/>
        </w:rPr>
        <w:t xml:space="preserve"> ՀՀ </w:t>
      </w:r>
      <w:proofErr w:type="spellStart"/>
      <w:r w:rsidRPr="003833BE">
        <w:rPr>
          <w:rFonts w:ascii="GHEA Grapalat" w:hAnsi="GHEA Grapalat" w:cs="Sylfaen"/>
          <w:sz w:val="20"/>
          <w:lang w:val="es-ES"/>
        </w:rPr>
        <w:t>կառավարության</w:t>
      </w:r>
      <w:proofErr w:type="spellEnd"/>
      <w:r w:rsidRPr="003833BE">
        <w:rPr>
          <w:rFonts w:ascii="GHEA Grapalat" w:hAnsi="GHEA Grapalat" w:cs="Sylfaen"/>
          <w:sz w:val="20"/>
          <w:lang w:val="es-ES"/>
        </w:rPr>
        <w:t xml:space="preserve"> 20.06.2025թ. N 817-Ա </w:t>
      </w:r>
      <w:proofErr w:type="spellStart"/>
      <w:r w:rsidRPr="003833BE">
        <w:rPr>
          <w:rFonts w:ascii="GHEA Grapalat" w:hAnsi="GHEA Grapalat" w:cs="Sylfaen"/>
          <w:sz w:val="20"/>
          <w:lang w:val="es-ES"/>
        </w:rPr>
        <w:t>որոշման</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կետի</w:t>
      </w:r>
      <w:proofErr w:type="spellEnd"/>
      <w:r w:rsidRPr="003833BE">
        <w:rPr>
          <w:rFonts w:ascii="GHEA Grapalat" w:hAnsi="GHEA Grapalat" w:cs="Sylfaen"/>
          <w:sz w:val="20"/>
          <w:lang w:val="es-ES"/>
        </w:rPr>
        <w:t xml:space="preserve"> 2-րդ </w:t>
      </w:r>
      <w:proofErr w:type="spellStart"/>
      <w:r w:rsidRPr="003833BE">
        <w:rPr>
          <w:rFonts w:ascii="GHEA Grapalat" w:hAnsi="GHEA Grapalat" w:cs="Sylfaen"/>
          <w:sz w:val="20"/>
          <w:lang w:val="es-ES"/>
        </w:rPr>
        <w:t>ենթակետով</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նախատեսված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ցուցակներում</w:t>
      </w:r>
      <w:proofErr w:type="spellEnd"/>
      <w:r w:rsidRPr="003833BE">
        <w:rPr>
          <w:rFonts w:ascii="GHEA Grapalat" w:hAnsi="GHEA Grapalat" w:cs="Sylfaen"/>
          <w:sz w:val="20"/>
          <w:lang w:val="es-ES"/>
        </w:rPr>
        <w:t xml:space="preserve"> </w:t>
      </w:r>
      <w:proofErr w:type="spellStart"/>
      <w:proofErr w:type="gramStart"/>
      <w:r w:rsidRPr="003833BE">
        <w:rPr>
          <w:rFonts w:ascii="GHEA Grapalat" w:hAnsi="GHEA Grapalat" w:cs="Sylfaen"/>
          <w:sz w:val="20"/>
          <w:lang w:val="es-ES"/>
        </w:rPr>
        <w:t>ներառվելը</w:t>
      </w:r>
      <w:proofErr w:type="spellEnd"/>
      <w:r w:rsidRPr="003833BE">
        <w:rPr>
          <w:rFonts w:ascii="GHEA Grapalat" w:hAnsi="GHEA Grapalat" w:cs="Sylfaen"/>
          <w:sz w:val="20"/>
          <w:lang w:val="es-ES"/>
        </w:rPr>
        <w:t xml:space="preserve"> ,</w:t>
      </w:r>
      <w:proofErr w:type="gram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դրանցում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գտնվելու</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ժամանակահատվածում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ինքնաբերաբար</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հանգեցնում</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են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վերջինիս</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հետ</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փոխկապակցված</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անձանց</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գնումների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գործընթացին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մասնակցության</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իրավունքի</w:t>
      </w:r>
      <w:proofErr w:type="spellEnd"/>
      <w:r w:rsidRPr="003833BE">
        <w:rPr>
          <w:rFonts w:ascii="GHEA Grapalat" w:hAnsi="GHEA Grapalat" w:cs="Sylfaen"/>
          <w:sz w:val="20"/>
          <w:lang w:val="es-ES"/>
        </w:rPr>
        <w:t xml:space="preserve"> </w:t>
      </w:r>
      <w:proofErr w:type="spellStart"/>
      <w:r w:rsidRPr="003833BE">
        <w:rPr>
          <w:rFonts w:ascii="GHEA Grapalat" w:hAnsi="GHEA Grapalat" w:cs="Sylfaen"/>
          <w:sz w:val="20"/>
          <w:lang w:val="es-ES"/>
        </w:rPr>
        <w:t>սահմանափակման</w:t>
      </w:r>
      <w:proofErr w:type="spellEnd"/>
      <w:r w:rsidRPr="003833BE">
        <w:rPr>
          <w:rFonts w:ascii="GHEA Grapalat" w:hAnsi="GHEA Grapalat" w:cs="Sylfaen"/>
          <w:sz w:val="20"/>
          <w:lang w:val="es-ES"/>
        </w:rPr>
        <w:t xml:space="preserve">: </w:t>
      </w:r>
    </w:p>
    <w:p w14:paraId="689701C8" w14:textId="77777777" w:rsidR="003B509C" w:rsidRPr="008059DB" w:rsidRDefault="003B509C" w:rsidP="003B509C">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Արգելվում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սահմանված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հիսուն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պատկանող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փայաբաժին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միաժամանակյա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մասնակցությունը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ընթացակարգին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չափաբաժնին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բացառությամբ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համայնքների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հիմնադրված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կազմակերպությունների</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կոնսորցիումով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գնումների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գործընթացին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դեպքերի</w:t>
      </w:r>
      <w:proofErr w:type="spellEnd"/>
      <w:r w:rsidRPr="008059DB">
        <w:rPr>
          <w:rFonts w:ascii="GHEA Grapalat" w:hAnsi="GHEA Grapalat" w:cs="Sylfaen"/>
          <w:sz w:val="20"/>
          <w:lang w:val="es-ES"/>
        </w:rPr>
        <w:t>:</w:t>
      </w:r>
    </w:p>
    <w:p w14:paraId="3457F5FE" w14:textId="77777777" w:rsidR="008059DB" w:rsidRPr="008059DB" w:rsidRDefault="008059DB" w:rsidP="008059DB">
      <w:pPr>
        <w:ind w:firstLine="567"/>
        <w:jc w:val="both"/>
        <w:rPr>
          <w:rFonts w:ascii="GHEA Grapalat" w:hAnsi="GHEA Grapalat" w:cs="Sylfaen"/>
          <w:sz w:val="20"/>
          <w:lang w:val="es-ES"/>
        </w:rPr>
      </w:pPr>
      <w:proofErr w:type="spellStart"/>
      <w:r w:rsidRPr="008059DB">
        <w:rPr>
          <w:rFonts w:ascii="GHEA Grapalat" w:hAnsi="GHEA Grapalat" w:cs="Sylfaen"/>
          <w:sz w:val="20"/>
          <w:lang w:val="es-ES"/>
        </w:rPr>
        <w:t>Կարգի</w:t>
      </w:r>
      <w:proofErr w:type="spellEnd"/>
      <w:r w:rsidRPr="008059DB">
        <w:rPr>
          <w:rFonts w:ascii="GHEA Grapalat" w:hAnsi="GHEA Grapalat" w:cs="Sylfaen"/>
          <w:sz w:val="20"/>
          <w:lang w:val="es-ES"/>
        </w:rPr>
        <w:t xml:space="preserve"> 119-րդ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միևնույն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վարում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ձեռնարկատիրական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2)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տնօրինող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w:t>
      </w:r>
      <w:proofErr w:type="spellEnd"/>
      <w:r w:rsidRPr="008059DB">
        <w:rPr>
          <w:rFonts w:ascii="GHEA Grapalat" w:hAnsi="GHEA Grapalat" w:cs="Sylfaen"/>
          <w:sz w:val="20"/>
          <w:lang w:val="es-ES"/>
        </w:rPr>
        <w:t>.</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բ. </w:t>
      </w:r>
      <w:proofErr w:type="spellStart"/>
      <w:r w:rsidRPr="008059DB">
        <w:rPr>
          <w:rFonts w:ascii="GHEA Grapalat" w:hAnsi="GHEA Grapalat" w:cs="Sylfaen"/>
          <w:sz w:val="20"/>
          <w:lang w:val="es-ES"/>
        </w:rPr>
        <w:t>Հայաստանի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խորհրդի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տեղակալ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գործառույթներ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իրականացնող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կոլեգիալ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նախագահ</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այնպիսի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աշխատակից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աշխատում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գործադիր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տնօրենի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անմիջական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ղեկավարության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ներքո</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իրավաբանական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մարմինների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կողմից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կայացման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հարցում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էական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ազդեցություն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կարգավիճակ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փոխկապակցված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ա.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քվեարկելու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բաժնեմասերի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փայերի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այսուհետ</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և </w:t>
      </w:r>
      <w:proofErr w:type="spellStart"/>
      <w:r w:rsidRPr="008059DB">
        <w:rPr>
          <w:rFonts w:ascii="GHEA Grapalat" w:hAnsi="GHEA Grapalat" w:cs="Sylfaen"/>
          <w:sz w:val="20"/>
          <w:lang w:val="es-ES"/>
        </w:rPr>
        <w:t>ավելի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մասնակցության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ուժով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տվյալ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միջև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կնքված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համապատասխան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 xml:space="preserve">բ.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օրենքով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ունեցող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բաժնետերը</w:t>
      </w:r>
      <w:proofErr w:type="spellEnd"/>
      <w:r w:rsidRPr="008059DB">
        <w:rPr>
          <w:rFonts w:ascii="GHEA Grapalat" w:hAnsi="GHEA Grapalat" w:cs="Sylfaen"/>
          <w:sz w:val="20"/>
          <w:lang w:val="es-ES"/>
        </w:rPr>
        <w:t>) և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բաժնետերերը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եթե</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մասնակիցը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ֆիզիկական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անուղղակի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կերպով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տիրապետել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այդ</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առուվաճառքի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հավատարմագրային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համատեղ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գործունեության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պայմանագրերի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հանձնարարականի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գործարքների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հիման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վրա</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մյուսի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ձայնի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իրավունք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տվող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բաժնետոմսերի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տոկոսից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ավելիին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ունեն</w:t>
      </w:r>
      <w:proofErr w:type="spellEnd"/>
      <w:r w:rsidRPr="008059DB">
        <w:rPr>
          <w:rFonts w:ascii="GHEA Grapalat" w:hAnsi="GHEA Grapalat" w:cs="Sylfaen"/>
          <w:sz w:val="20"/>
          <w:lang w:val="es-ES"/>
        </w:rPr>
        <w:t xml:space="preserve"> Հայաստանի </w:t>
      </w:r>
      <w:proofErr w:type="spellStart"/>
      <w:r w:rsidRPr="008059DB">
        <w:rPr>
          <w:rFonts w:ascii="GHEA Grapalat" w:hAnsi="GHEA Grapalat" w:cs="Sylfaen"/>
          <w:sz w:val="20"/>
          <w:lang w:val="es-ES"/>
        </w:rPr>
        <w:t>Հանրապետության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օրենսդրությամբ</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չարգելված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ձևով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վերջինիս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որոշումները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կանխորոշելու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հնարավորություն</w:t>
      </w:r>
      <w:proofErr w:type="spellEnd"/>
      <w:r w:rsidRPr="008059DB">
        <w:rPr>
          <w:rFonts w:ascii="GHEA Grapalat" w:hAnsi="GHEA Grapalat" w:cs="Sylfaen"/>
          <w:sz w:val="20"/>
          <w:lang w:val="es-ES"/>
        </w:rPr>
        <w:t>.</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գ. </w:t>
      </w:r>
      <w:proofErr w:type="spellStart"/>
      <w:r w:rsidRPr="008059DB">
        <w:rPr>
          <w:rFonts w:ascii="GHEA Grapalat" w:hAnsi="GHEA Grapalat" w:cs="Sylfaen"/>
          <w:sz w:val="20"/>
          <w:lang w:val="es-ES"/>
        </w:rPr>
        <w:t>նրանցից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ինչպես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նաև</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նրանց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անդամներից</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մեկը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միաժամանակ</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հանդիսանում</w:t>
      </w:r>
      <w:proofErr w:type="spellEnd"/>
      <w:r w:rsidRPr="008059DB">
        <w:rPr>
          <w:rFonts w:ascii="GHEA Grapalat" w:hAnsi="GHEA Grapalat" w:cs="Sylfaen"/>
          <w:sz w:val="20"/>
          <w:lang w:val="es-ES"/>
        </w:rPr>
        <w:t xml:space="preserve"> է </w:t>
      </w:r>
      <w:proofErr w:type="spellStart"/>
      <w:r w:rsidRPr="008059DB">
        <w:rPr>
          <w:rFonts w:ascii="GHEA Grapalat" w:hAnsi="GHEA Grapalat" w:cs="Sylfaen"/>
          <w:sz w:val="20"/>
          <w:lang w:val="es-ES"/>
        </w:rPr>
        <w:t>մյուս</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որևէ</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կառավարման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մարմնի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նման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պարտականություններ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կատարող</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այլ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անձ</w:t>
      </w:r>
      <w:proofErr w:type="spellEnd"/>
      <w:r w:rsidRPr="008059DB">
        <w:rPr>
          <w:rFonts w:ascii="GHEA Grapalat" w:hAnsi="GHEA Grapalat" w:cs="Sylfaen"/>
          <w:sz w:val="20"/>
          <w:lang w:val="es-ES"/>
        </w:rPr>
        <w:t>.</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դ. </w:t>
      </w:r>
      <w:proofErr w:type="spellStart"/>
      <w:r w:rsidRPr="008059DB">
        <w:rPr>
          <w:rFonts w:ascii="GHEA Grapalat" w:hAnsi="GHEA Grapalat" w:cs="Sylfaen"/>
          <w:sz w:val="20"/>
          <w:lang w:val="es-ES"/>
        </w:rPr>
        <w:t>նրանք</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գործել</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գործում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համաձայնեցված</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ելնելով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ընդհանուր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տնտեսական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շահերից</w:t>
      </w:r>
      <w:proofErr w:type="spellEnd"/>
      <w:r w:rsidRPr="008059DB">
        <w:rPr>
          <w:rFonts w:ascii="GHEA Grapalat" w:hAnsi="GHEA Grapalat" w:cs="Sylfaen"/>
          <w:sz w:val="20"/>
          <w:lang w:val="es-ES"/>
        </w:rPr>
        <w:t>.</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Սույն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կետի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իմաստով</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ընտանիքի</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անդամ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համարվում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հայրը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մայրը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ամուսնու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ծնողները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տատը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պապը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քույրը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եղբայրը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թոռները</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քրոջ</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կամ</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եղբոր</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ամուսինն</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ու</w:t>
      </w:r>
      <w:proofErr w:type="spellEnd"/>
      <w:r w:rsidRPr="008059DB">
        <w:rPr>
          <w:rFonts w:ascii="GHEA Grapalat" w:hAnsi="GHEA Grapalat" w:cs="Sylfaen"/>
          <w:sz w:val="20"/>
          <w:lang w:val="es-ES"/>
        </w:rPr>
        <w:t xml:space="preserve"> </w:t>
      </w:r>
      <w:proofErr w:type="spellStart"/>
      <w:r w:rsidRPr="008059DB">
        <w:rPr>
          <w:rFonts w:ascii="GHEA Grapalat" w:hAnsi="GHEA Grapalat" w:cs="Sylfaen"/>
          <w:sz w:val="20"/>
          <w:lang w:val="es-ES"/>
        </w:rPr>
        <w:t>երեխաները</w:t>
      </w:r>
      <w:proofErr w:type="spellEnd"/>
      <w:r w:rsidRPr="008059DB">
        <w:rPr>
          <w:rFonts w:ascii="GHEA Grapalat" w:hAnsi="GHEA Grapalat" w:cs="Sylfaen"/>
          <w:sz w:val="20"/>
          <w:lang w:val="es-ES"/>
        </w:rPr>
        <w:t>:</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proofErr w:type="spellStart"/>
      <w:r w:rsidRPr="008059DB">
        <w:rPr>
          <w:rFonts w:ascii="GHEA Grapalat" w:hAnsi="GHEA Grapalat" w:cs="Sylfaen"/>
          <w:b/>
          <w:bCs/>
          <w:color w:val="FF0000"/>
          <w:sz w:val="20"/>
          <w:lang w:val="es-ES"/>
        </w:rPr>
        <w:t>Ընտրված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որոշվում</w:t>
      </w:r>
      <w:proofErr w:type="spellEnd"/>
      <w:r w:rsidRPr="008059DB">
        <w:rPr>
          <w:rFonts w:ascii="GHEA Grapalat" w:hAnsi="GHEA Grapalat" w:cs="Sylfaen"/>
          <w:b/>
          <w:bCs/>
          <w:color w:val="FF0000"/>
          <w:sz w:val="20"/>
          <w:lang w:val="es-ES"/>
        </w:rPr>
        <w:t xml:space="preserve"> </w:t>
      </w:r>
      <w:proofErr w:type="gramStart"/>
      <w:r w:rsidRPr="008059DB">
        <w:rPr>
          <w:rFonts w:ascii="GHEA Grapalat" w:hAnsi="GHEA Grapalat" w:cs="Sylfaen"/>
          <w:b/>
          <w:bCs/>
          <w:color w:val="FF0000"/>
          <w:sz w:val="20"/>
          <w:lang w:val="es-ES"/>
        </w:rPr>
        <w:t xml:space="preserve">է,  </w:t>
      </w:r>
      <w:proofErr w:type="spellStart"/>
      <w:r w:rsidRPr="008059DB">
        <w:rPr>
          <w:rFonts w:ascii="GHEA Grapalat" w:hAnsi="GHEA Grapalat" w:cs="Sylfaen"/>
          <w:b/>
          <w:bCs/>
          <w:color w:val="FF0000"/>
          <w:sz w:val="20"/>
          <w:lang w:val="es-ES"/>
        </w:rPr>
        <w:t>համաձայն</w:t>
      </w:r>
      <w:proofErr w:type="spellEnd"/>
      <w:proofErr w:type="gram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Գնումների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օրենքի</w:t>
      </w:r>
      <w:proofErr w:type="spellEnd"/>
      <w:r w:rsidRPr="008059DB">
        <w:rPr>
          <w:rFonts w:ascii="GHEA Grapalat" w:hAnsi="GHEA Grapalat" w:cs="Sylfaen"/>
          <w:b/>
          <w:bCs/>
          <w:color w:val="FF0000"/>
          <w:sz w:val="20"/>
          <w:lang w:val="es-ES"/>
        </w:rPr>
        <w:t xml:space="preserve"> 44-րդ </w:t>
      </w:r>
      <w:proofErr w:type="spellStart"/>
      <w:r w:rsidRPr="008059DB">
        <w:rPr>
          <w:rFonts w:ascii="GHEA Grapalat" w:hAnsi="GHEA Grapalat" w:cs="Sylfaen"/>
          <w:b/>
          <w:bCs/>
          <w:color w:val="FF0000"/>
          <w:sz w:val="20"/>
          <w:lang w:val="es-ES"/>
        </w:rPr>
        <w:t>հոդվածի</w:t>
      </w:r>
      <w:proofErr w:type="spellEnd"/>
      <w:r w:rsidRPr="008059DB">
        <w:rPr>
          <w:rFonts w:ascii="GHEA Grapalat" w:hAnsi="GHEA Grapalat" w:cs="Sylfaen"/>
          <w:b/>
          <w:bCs/>
          <w:color w:val="FF0000"/>
          <w:sz w:val="20"/>
          <w:lang w:val="es-ES"/>
        </w:rPr>
        <w:t xml:space="preserve"> 2-րդ </w:t>
      </w:r>
      <w:proofErr w:type="spellStart"/>
      <w:r w:rsidRPr="008059DB">
        <w:rPr>
          <w:rFonts w:ascii="GHEA Grapalat" w:hAnsi="GHEA Grapalat" w:cs="Sylfaen"/>
          <w:b/>
          <w:bCs/>
          <w:color w:val="FF0000"/>
          <w:sz w:val="20"/>
          <w:lang w:val="es-ES"/>
        </w:rPr>
        <w:t>մասի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առաջարկած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գնին</w:t>
      </w:r>
      <w:proofErr w:type="spellEnd"/>
      <w:r w:rsidRPr="008059DB">
        <w:rPr>
          <w:rFonts w:ascii="GHEA Grapalat" w:hAnsi="GHEA Grapalat" w:cs="Sylfaen"/>
          <w:b/>
          <w:bCs/>
          <w:color w:val="FF0000"/>
          <w:sz w:val="20"/>
          <w:lang w:val="es-ES"/>
        </w:rPr>
        <w:t xml:space="preserve"> և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ոչ</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գնային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պայմաններին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հրավերով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սահմանված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կարգով</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տրված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գործակիցների</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հանրագումարներից</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ամենաբարձր</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գործակիցը</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ստացած</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մասնակցին</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ընտրելու</w:t>
      </w:r>
      <w:proofErr w:type="spellEnd"/>
      <w:r w:rsidRPr="008059DB">
        <w:rPr>
          <w:rFonts w:ascii="GHEA Grapalat" w:hAnsi="GHEA Grapalat" w:cs="Sylfaen"/>
          <w:b/>
          <w:bCs/>
          <w:color w:val="FF0000"/>
          <w:sz w:val="20"/>
          <w:lang w:val="es-ES"/>
        </w:rPr>
        <w:t xml:space="preserve"> </w:t>
      </w:r>
      <w:proofErr w:type="spellStart"/>
      <w:r w:rsidRPr="008059DB">
        <w:rPr>
          <w:rFonts w:ascii="GHEA Grapalat" w:hAnsi="GHEA Grapalat" w:cs="Sylfaen"/>
          <w:b/>
          <w:bCs/>
          <w:color w:val="FF0000"/>
          <w:sz w:val="20"/>
          <w:lang w:val="es-ES"/>
        </w:rPr>
        <w:t>սկզբունքով</w:t>
      </w:r>
      <w:proofErr w:type="spellEnd"/>
      <w:r w:rsidRPr="008059DB">
        <w:rPr>
          <w:rFonts w:ascii="GHEA Grapalat" w:hAnsi="GHEA Grapalat" w:cs="Sylfaen"/>
          <w:b/>
          <w:bCs/>
          <w:color w:val="FF0000"/>
          <w:sz w:val="20"/>
          <w:lang w:val="es-ES"/>
        </w:rPr>
        <w:t>:</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w:t>
            </w: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 և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8059DB">
            <w:pPr>
              <w:ind w:firstLine="567"/>
              <w:jc w:val="both"/>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proofErr w:type="spellStart"/>
            <w:r w:rsidRPr="008059DB">
              <w:rPr>
                <w:rFonts w:ascii="GHEA Grapalat" w:hAnsi="GHEA Grapalat" w:cs="Sylfaen"/>
                <w:sz w:val="20"/>
              </w:rPr>
              <w:t>պայմանները</w:t>
            </w:r>
            <w:proofErr w:type="spellEnd"/>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C725B8"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 </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8059DB">
            <w:pPr>
              <w:ind w:firstLine="567"/>
              <w:jc w:val="both"/>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2956E61D" w14:textId="77777777" w:rsidR="00E50AB0" w:rsidRPr="008059DB" w:rsidRDefault="00E50AB0" w:rsidP="00E50AB0">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518D0072" w14:textId="77777777" w:rsidR="00E50AB0" w:rsidRDefault="00E50AB0" w:rsidP="008059DB">
      <w:pPr>
        <w:ind w:firstLine="567"/>
        <w:jc w:val="both"/>
        <w:rPr>
          <w:rFonts w:ascii="GHEA Grapalat" w:hAnsi="GHEA Grapalat" w:cs="Sylfaen"/>
          <w:sz w:val="20"/>
          <w:lang w:val="hy-AM"/>
        </w:rPr>
      </w:pPr>
    </w:p>
    <w:p w14:paraId="6861C9DB" w14:textId="30128535"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4619A947" w14:textId="77777777" w:rsidR="00440ABA" w:rsidRPr="00155984" w:rsidRDefault="000F3BAC" w:rsidP="00440ABA">
      <w:pPr>
        <w:ind w:right="-90" w:firstLine="567"/>
        <w:jc w:val="both"/>
        <w:rPr>
          <w:rFonts w:ascii="GHEA Grapalat" w:hAnsi="GHEA Grapalat" w:cs="Sylfaen"/>
          <w:b/>
          <w:noProof/>
          <w:lang w:val="hy-AM"/>
        </w:rPr>
      </w:pPr>
      <w:r w:rsidRPr="000F3BAC">
        <w:rPr>
          <w:rFonts w:ascii="GHEA Grapalat" w:hAnsi="GHEA Grapalat" w:cs="Sylfaen"/>
          <w:b/>
          <w:sz w:val="20"/>
          <w:lang w:val="hy-AM"/>
        </w:rPr>
        <w:t xml:space="preserve">ա) </w:t>
      </w:r>
      <w:r w:rsidR="00440ABA" w:rsidRPr="00155984">
        <w:rPr>
          <w:rFonts w:ascii="GHEA Grapalat" w:hAnsi="GHEA Grapalat" w:cs="Sylfaen"/>
          <w:b/>
          <w:noProof/>
          <w:lang w:val="hy-AM"/>
        </w:rPr>
        <w:t xml:space="preserve">աշխատակազմում պետք է ներգրավված լինի առնվազն թվով 1 - </w:t>
      </w:r>
      <w:r w:rsidR="00440ABA" w:rsidRPr="00155984">
        <w:rPr>
          <w:rFonts w:ascii="GHEA Grapalat" w:hAnsi="GHEA Grapalat"/>
          <w:b/>
          <w:lang w:val="hy-AM"/>
        </w:rPr>
        <w:t>տրանսպորտային ուղիներ (ավտոմոբիլային ճանապարհներ, երթուղային գծեր և օդանավակայաններ, արհեստական կառուցվածքներ՝ կամուրջներ, թունելներ, ուղեանցներ, էստակադաներ, հենապատեր և այլն)</w:t>
      </w:r>
      <w:r w:rsidR="00440ABA" w:rsidRPr="00155984">
        <w:rPr>
          <w:rFonts w:ascii="GHEA Grapalat" w:hAnsi="GHEA Grapalat" w:cs="Sylfaen"/>
          <w:b/>
          <w:noProof/>
          <w:lang w:val="hy-AM"/>
        </w:rPr>
        <w:t xml:space="preserve"> ճարտարագետ տեխնիկական հսկիչ։</w:t>
      </w:r>
    </w:p>
    <w:p w14:paraId="5661321F" w14:textId="617FECF8" w:rsidR="00EC5C7F" w:rsidRDefault="00EC5C7F" w:rsidP="008059DB">
      <w:pPr>
        <w:ind w:firstLine="567"/>
        <w:jc w:val="both"/>
        <w:rPr>
          <w:rFonts w:ascii="GHEA Grapalat" w:hAnsi="GHEA Grapalat" w:cs="Sylfaen"/>
          <w:b/>
          <w:sz w:val="20"/>
          <w:lang w:val="hy-AM"/>
        </w:rPr>
      </w:pPr>
    </w:p>
    <w:p w14:paraId="602CC01F" w14:textId="7D5C3B70" w:rsidR="008059DB" w:rsidRPr="008059DB" w:rsidRDefault="00EC5C7F" w:rsidP="008059DB">
      <w:pPr>
        <w:ind w:firstLine="567"/>
        <w:jc w:val="both"/>
        <w:rPr>
          <w:rFonts w:ascii="GHEA Grapalat" w:hAnsi="GHEA Grapalat" w:cs="Sylfaen"/>
          <w:sz w:val="20"/>
          <w:lang w:val="hy-AM"/>
        </w:rPr>
      </w:pPr>
      <w:r w:rsidRPr="00EC5C7F">
        <w:rPr>
          <w:rFonts w:ascii="GHEA Grapalat" w:hAnsi="GHEA Grapalat" w:cs="Sylfaen"/>
          <w:b/>
          <w:sz w:val="20"/>
          <w:lang w:val="hy-AM"/>
        </w:rPr>
        <w:t xml:space="preserve"> </w:t>
      </w:r>
      <w:r w:rsidR="008059DB"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Հիմնական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աշխատակազմում</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ներառված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մասնագետների</w:t>
            </w:r>
            <w:proofErr w:type="spellEnd"/>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անունը</w:t>
            </w:r>
            <w:proofErr w:type="spellEnd"/>
            <w:r w:rsidRPr="008059DB">
              <w:rPr>
                <w:rFonts w:ascii="GHEA Grapalat" w:hAnsi="GHEA Grapalat" w:cs="Sylfaen"/>
                <w:sz w:val="20"/>
              </w:rPr>
              <w:t xml:space="preserve">, </w:t>
            </w:r>
            <w:proofErr w:type="spellStart"/>
            <w:r w:rsidRPr="008059DB">
              <w:rPr>
                <w:rFonts w:ascii="GHEA Grapalat" w:hAnsi="GHEA Grapalat" w:cs="Sylfaen"/>
                <w:sz w:val="20"/>
              </w:rPr>
              <w:t>ազգանունը</w:t>
            </w:r>
            <w:proofErr w:type="spellEnd"/>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Որակավորումը</w:t>
            </w:r>
            <w:proofErr w:type="spellEnd"/>
            <w:r w:rsidRPr="008059DB">
              <w:rPr>
                <w:rFonts w:ascii="GHEA Grapalat" w:hAnsi="GHEA Grapalat" w:cs="Sylfaen"/>
                <w:sz w:val="20"/>
              </w:rPr>
              <w:t xml:space="preserve">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Աշխատանքային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փորձը</w:t>
            </w:r>
            <w:proofErr w:type="spellEnd"/>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proofErr w:type="spellStart"/>
            <w:r w:rsidRPr="008059DB">
              <w:rPr>
                <w:rFonts w:ascii="GHEA Grapalat" w:hAnsi="GHEA Grapalat" w:cs="Sylfaen"/>
                <w:sz w:val="20"/>
              </w:rPr>
              <w:t>ամանակա</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հատվածը</w:t>
            </w:r>
            <w:proofErr w:type="spellEnd"/>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ոլորտը</w:t>
            </w:r>
            <w:proofErr w:type="spellEnd"/>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proofErr w:type="spellStart"/>
            <w:r w:rsidRPr="008059DB">
              <w:rPr>
                <w:rFonts w:ascii="GHEA Grapalat" w:hAnsi="GHEA Grapalat" w:cs="Sylfaen"/>
                <w:sz w:val="20"/>
              </w:rPr>
              <w:t>կատարած</w:t>
            </w:r>
            <w:proofErr w:type="spellEnd"/>
            <w:r w:rsidRPr="008059DB">
              <w:rPr>
                <w:rFonts w:ascii="GHEA Grapalat" w:hAnsi="GHEA Grapalat" w:cs="Sylfaen"/>
                <w:sz w:val="20"/>
                <w:lang w:val="hy-AM"/>
              </w:rPr>
              <w:t xml:space="preserve"> </w:t>
            </w:r>
            <w:proofErr w:type="spellStart"/>
            <w:r w:rsidRPr="008059DB">
              <w:rPr>
                <w:rFonts w:ascii="GHEA Grapalat" w:hAnsi="GHEA Grapalat" w:cs="Sylfaen"/>
                <w:sz w:val="20"/>
              </w:rPr>
              <w:t>աշխատանքը</w:t>
            </w:r>
            <w:proofErr w:type="spellEnd"/>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Որակավորման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չափանիշները</w:t>
            </w:r>
            <w:proofErr w:type="spellEnd"/>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միավորները</w:t>
            </w:r>
            <w:proofErr w:type="spellEnd"/>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պահանջները</w:t>
            </w:r>
            <w:proofErr w:type="spellEnd"/>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proofErr w:type="spellStart"/>
            <w:r w:rsidRPr="008059DB">
              <w:rPr>
                <w:rFonts w:ascii="GHEA Grapalat" w:hAnsi="GHEA Grapalat" w:cs="Sylfaen"/>
                <w:b/>
                <w:sz w:val="20"/>
              </w:rPr>
              <w:t>Մասնագիտական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փորձառություն</w:t>
            </w:r>
            <w:proofErr w:type="spellEnd"/>
            <w:r w:rsidRPr="008059DB">
              <w:rPr>
                <w:rFonts w:ascii="GHEA Grapalat" w:hAnsi="GHEA Grapalat" w:cs="Sylfaen"/>
                <w:b/>
                <w:sz w:val="20"/>
              </w:rPr>
              <w:t xml:space="preserve">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w:t>
            </w:r>
            <w:proofErr w:type="spellStart"/>
            <w:r w:rsidRPr="008059DB">
              <w:rPr>
                <w:rFonts w:ascii="GHEA Grapalat" w:hAnsi="GHEA Grapalat" w:cs="Sylfaen"/>
                <w:b/>
                <w:sz w:val="20"/>
              </w:rPr>
              <w:t>կետում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Փորձառությանը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պայմաններին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համապատասխանող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փաստաթղթերի</w:t>
            </w:r>
            <w:proofErr w:type="spellEnd"/>
            <w:r w:rsidRPr="008059DB">
              <w:rPr>
                <w:rFonts w:ascii="GHEA Grapalat" w:hAnsi="GHEA Grapalat" w:cs="Sylfaen"/>
                <w:b/>
                <w:sz w:val="20"/>
              </w:rPr>
              <w:t xml:space="preserve"> </w:t>
            </w:r>
            <w:proofErr w:type="spellStart"/>
            <w:r w:rsidRPr="008059DB">
              <w:rPr>
                <w:rFonts w:ascii="GHEA Grapalat" w:hAnsi="GHEA Grapalat" w:cs="Sylfaen"/>
                <w:b/>
                <w:i/>
                <w:iCs/>
                <w:color w:val="FF0000"/>
                <w:sz w:val="20"/>
              </w:rPr>
              <w:t>մեկ</w:t>
            </w:r>
            <w:proofErr w:type="spellEnd"/>
            <w:r w:rsidRPr="008059DB">
              <w:rPr>
                <w:rFonts w:ascii="GHEA Grapalat" w:hAnsi="GHEA Grapalat" w:cs="Sylfaen"/>
                <w:b/>
                <w:i/>
                <w:iCs/>
                <w:color w:val="FF0000"/>
                <w:sz w:val="20"/>
              </w:rPr>
              <w:t xml:space="preserve"> </w:t>
            </w:r>
            <w:proofErr w:type="spellStart"/>
            <w:r w:rsidRPr="008059DB">
              <w:rPr>
                <w:rFonts w:ascii="GHEA Grapalat" w:hAnsi="GHEA Grapalat" w:cs="Sylfaen"/>
                <w:b/>
                <w:i/>
                <w:iCs/>
                <w:color w:val="FF0000"/>
                <w:sz w:val="20"/>
              </w:rPr>
              <w:t>փաթեթ</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նմանատիպ</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փաթեթը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ստանում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10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40 </w:t>
            </w:r>
            <w:proofErr w:type="spellStart"/>
            <w:r w:rsidRPr="008059DB">
              <w:rPr>
                <w:rFonts w:ascii="GHEA Grapalat" w:hAnsi="GHEA Grapalat" w:cs="Sylfaen"/>
                <w:b/>
                <w:sz w:val="20"/>
              </w:rPr>
              <w:t>միավորից</w:t>
            </w:r>
            <w:proofErr w:type="spellEnd"/>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w:t>
            </w:r>
            <w:proofErr w:type="spellStart"/>
            <w:r w:rsidRPr="008059DB">
              <w:rPr>
                <w:rFonts w:ascii="GHEA Grapalat" w:hAnsi="GHEA Grapalat" w:cs="Sylfaen"/>
                <w:b/>
                <w:color w:val="FF0000"/>
                <w:sz w:val="20"/>
              </w:rPr>
              <w:t>Կդիտարկվեն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միայն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ամբողջական</w:t>
            </w:r>
            <w:proofErr w:type="spellEnd"/>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կատարված</w:t>
            </w:r>
            <w:proofErr w:type="spellEnd"/>
            <w:r w:rsidRPr="008059DB">
              <w:rPr>
                <w:rFonts w:ascii="GHEA Grapalat" w:hAnsi="GHEA Grapalat" w:cs="Sylfaen"/>
                <w:b/>
                <w:color w:val="FF0000"/>
                <w:sz w:val="20"/>
              </w:rPr>
              <w:t xml:space="preserve">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xml:space="preserve">) </w:t>
            </w:r>
            <w:proofErr w:type="spellStart"/>
            <w:r w:rsidRPr="008059DB">
              <w:rPr>
                <w:rFonts w:ascii="GHEA Grapalat" w:hAnsi="GHEA Grapalat" w:cs="Sylfaen"/>
                <w:b/>
                <w:color w:val="FF0000"/>
                <w:sz w:val="20"/>
              </w:rPr>
              <w:t>պայմանագրերը</w:t>
            </w:r>
            <w:proofErr w:type="spellEnd"/>
            <w:r w:rsidRPr="008059DB">
              <w:rPr>
                <w:rFonts w:ascii="GHEA Grapalat" w:hAnsi="GHEA Grapalat" w:cs="Sylfaen"/>
                <w:b/>
                <w:color w:val="FF0000"/>
                <w:sz w:val="20"/>
              </w:rPr>
              <w:t>/</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w:t>
            </w:r>
            <w:proofErr w:type="spellEnd"/>
            <w:r w:rsidRPr="008059DB">
              <w:rPr>
                <w:rFonts w:ascii="GHEA Grapalat" w:hAnsi="GHEA Grapalat" w:cs="Sylfaen"/>
                <w:b/>
                <w:sz w:val="20"/>
              </w:rPr>
              <w:t xml:space="preserve">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շեմը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սահմանվում</w:t>
            </w:r>
            <w:proofErr w:type="spellEnd"/>
            <w:r w:rsidRPr="008059DB">
              <w:rPr>
                <w:rFonts w:ascii="GHEA Grapalat" w:hAnsi="GHEA Grapalat" w:cs="Sylfaen"/>
                <w:b/>
                <w:sz w:val="20"/>
              </w:rPr>
              <w:t xml:space="preserve"> է 20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միավորը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աշխատանքային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ռեսուրսների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գնահատման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արդյունքում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հիմնական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աշխատակազմում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ներառված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մասնագետների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հրավերով</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սահմանված</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նվազագույն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պահանջներին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բավարարելու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Յուրաքանչյուր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լրացուցիչ</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մասնագետ</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ներկայացվելու</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դեպքում</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տրվում</w:t>
            </w:r>
            <w:proofErr w:type="spellEnd"/>
            <w:r w:rsidRPr="008059DB">
              <w:rPr>
                <w:rFonts w:ascii="GHEA Grapalat" w:hAnsi="GHEA Grapalat" w:cs="Sylfaen"/>
                <w:b/>
                <w:sz w:val="20"/>
              </w:rPr>
              <w:t xml:space="preserve"> է </w:t>
            </w:r>
            <w:proofErr w:type="spellStart"/>
            <w:r w:rsidRPr="008059DB">
              <w:rPr>
                <w:rFonts w:ascii="GHEA Grapalat" w:hAnsi="GHEA Grapalat" w:cs="Sylfaen"/>
                <w:b/>
                <w:sz w:val="20"/>
              </w:rPr>
              <w:t>հավելյալ</w:t>
            </w:r>
            <w:proofErr w:type="spellEnd"/>
            <w:r w:rsidRPr="008059DB">
              <w:rPr>
                <w:rFonts w:ascii="GHEA Grapalat" w:hAnsi="GHEA Grapalat" w:cs="Sylfaen"/>
                <w:b/>
                <w:sz w:val="20"/>
              </w:rPr>
              <w:t xml:space="preserve"> 5 </w:t>
            </w:r>
            <w:proofErr w:type="spellStart"/>
            <w:r w:rsidRPr="008059DB">
              <w:rPr>
                <w:rFonts w:ascii="GHEA Grapalat" w:hAnsi="GHEA Grapalat" w:cs="Sylfaen"/>
                <w:b/>
                <w:sz w:val="20"/>
              </w:rPr>
              <w:t>միավոր</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Առավելագույն</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գնահատականը</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չի</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կարող</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ավել</w:t>
            </w:r>
            <w:proofErr w:type="spellEnd"/>
            <w:r w:rsidRPr="008059DB">
              <w:rPr>
                <w:rFonts w:ascii="GHEA Grapalat" w:hAnsi="GHEA Grapalat" w:cs="Sylfaen"/>
                <w:b/>
                <w:sz w:val="20"/>
              </w:rPr>
              <w:t xml:space="preserve"> </w:t>
            </w:r>
            <w:proofErr w:type="spellStart"/>
            <w:r w:rsidRPr="008059DB">
              <w:rPr>
                <w:rFonts w:ascii="GHEA Grapalat" w:hAnsi="GHEA Grapalat" w:cs="Sylfaen"/>
                <w:b/>
                <w:sz w:val="20"/>
              </w:rPr>
              <w:t>լինել</w:t>
            </w:r>
            <w:proofErr w:type="spellEnd"/>
            <w:r w:rsidRPr="008059DB">
              <w:rPr>
                <w:rFonts w:ascii="GHEA Grapalat" w:hAnsi="GHEA Grapalat" w:cs="Sylfaen"/>
                <w:b/>
                <w:sz w:val="20"/>
              </w:rPr>
              <w:t xml:space="preserve"> 30 </w:t>
            </w:r>
            <w:proofErr w:type="spellStart"/>
            <w:r w:rsidRPr="008059DB">
              <w:rPr>
                <w:rFonts w:ascii="GHEA Grapalat" w:hAnsi="GHEA Grapalat" w:cs="Sylfaen"/>
                <w:b/>
                <w:sz w:val="20"/>
              </w:rPr>
              <w:t>միավորից</w:t>
            </w:r>
            <w:proofErr w:type="spellEnd"/>
            <w:r w:rsidRPr="008059DB">
              <w:rPr>
                <w:rFonts w:ascii="GHEA Grapalat" w:hAnsi="GHEA Grapalat" w:cs="Sylfaen"/>
                <w:b/>
                <w:sz w:val="20"/>
              </w:rPr>
              <w:t>:</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lastRenderedPageBreak/>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proofErr w:type="spellStart"/>
      <w:r w:rsidRPr="008059DB">
        <w:rPr>
          <w:rFonts w:ascii="GHEA Grapalat" w:hAnsi="GHEA Grapalat" w:cs="Sylfaen"/>
          <w:sz w:val="20"/>
        </w:rPr>
        <w:t>պայմանագրի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կողմ</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չի</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հանդիսանալ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միևնույն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չափաբաժնին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մասնակցելու</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նպատակով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հայտ</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ներկայացրած</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մասնակիցը</w:t>
      </w:r>
      <w:proofErr w:type="spellEnd"/>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proofErr w:type="spellStart"/>
      <w:r w:rsidRPr="008059DB">
        <w:rPr>
          <w:rFonts w:ascii="GHEA Grapalat" w:hAnsi="GHEA Grapalat" w:cs="Sylfaen"/>
          <w:sz w:val="20"/>
        </w:rPr>
        <w:t>Մասնակիցները</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կարող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են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սույն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ընթացակարգին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մասնակցել</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համատեղ</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գործունեության</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կարգով</w:t>
      </w:r>
      <w:proofErr w:type="spellEnd"/>
      <w:r w:rsidRPr="008059DB">
        <w:rPr>
          <w:rFonts w:ascii="GHEA Grapalat" w:hAnsi="GHEA Grapalat" w:cs="Sylfaen"/>
          <w:sz w:val="20"/>
          <w:lang w:val="af-ZA"/>
        </w:rPr>
        <w:t xml:space="preserve"> (</w:t>
      </w:r>
      <w:proofErr w:type="spellStart"/>
      <w:r w:rsidRPr="008059DB">
        <w:rPr>
          <w:rFonts w:ascii="GHEA Grapalat" w:hAnsi="GHEA Grapalat" w:cs="Sylfaen"/>
          <w:sz w:val="20"/>
        </w:rPr>
        <w:t>կոնսորցիումով</w:t>
      </w:r>
      <w:proofErr w:type="spellEnd"/>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lastRenderedPageBreak/>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proofErr w:type="spellStart"/>
      <w:r w:rsidRPr="00271FEB">
        <w:rPr>
          <w:rFonts w:ascii="GHEA Grapalat" w:hAnsi="GHEA Grapalat" w:cs="Sylfaen"/>
          <w:sz w:val="20"/>
        </w:rPr>
        <w:t>Օրենքի</w:t>
      </w:r>
      <w:proofErr w:type="spellEnd"/>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proofErr w:type="spellStart"/>
      <w:r w:rsidRPr="00271FEB">
        <w:rPr>
          <w:rFonts w:ascii="GHEA Grapalat" w:hAnsi="GHEA Grapalat" w:cs="Sylfaen"/>
          <w:sz w:val="20"/>
        </w:rPr>
        <w:t>րդ</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հոդվածի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համաձայն</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00AE4008" w:rsidRPr="00271FEB">
        <w:rPr>
          <w:rFonts w:ascii="GHEA Grapalat" w:hAnsi="GHEA Grapalat" w:cs="Sylfaen"/>
          <w:sz w:val="20"/>
        </w:rPr>
        <w:t>պ</w:t>
      </w:r>
      <w:r w:rsidRPr="00271FEB">
        <w:rPr>
          <w:rFonts w:ascii="GHEA Grapalat" w:hAnsi="GHEA Grapalat" w:cs="Sylfaen"/>
          <w:sz w:val="20"/>
        </w:rPr>
        <w:t>ատվիրատուից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պահանջել</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proofErr w:type="spellStart"/>
      <w:r w:rsidRPr="00271FEB">
        <w:rPr>
          <w:rFonts w:ascii="GHEA Grapalat" w:hAnsi="GHEA Grapalat" w:cs="Sylfaen"/>
          <w:sz w:val="20"/>
        </w:rPr>
        <w:t>Մասնակիցն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իրավունք</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ունի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ներկայացման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վերջնաժամկետը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լրանալուց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առնվազն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հինգ</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w:t>
      </w:r>
      <w:proofErr w:type="spellEnd"/>
      <w:r w:rsidR="002B5F87" w:rsidRPr="00271FEB">
        <w:rPr>
          <w:rFonts w:ascii="GHEA Grapalat" w:hAnsi="GHEA Grapalat" w:cs="Sylfaen"/>
          <w:sz w:val="20"/>
          <w:lang w:val="af-ZA"/>
        </w:rPr>
        <w:t xml:space="preserve"> </w:t>
      </w:r>
      <w:proofErr w:type="spellStart"/>
      <w:r w:rsidRPr="00271FEB">
        <w:rPr>
          <w:rFonts w:ascii="GHEA Grapalat" w:hAnsi="GHEA Grapalat" w:cs="Sylfaen"/>
          <w:sz w:val="20"/>
        </w:rPr>
        <w:t>առաջ</w:t>
      </w:r>
      <w:proofErr w:type="spellEnd"/>
      <w:r w:rsidRPr="00271FEB">
        <w:rPr>
          <w:rFonts w:ascii="GHEA Grapalat" w:hAnsi="GHEA Grapalat" w:cs="Arial"/>
          <w:sz w:val="20"/>
          <w:lang w:val="af-ZA"/>
        </w:rPr>
        <w:t xml:space="preserve"> </w:t>
      </w:r>
      <w:proofErr w:type="spellStart"/>
      <w:r w:rsidR="00965B76" w:rsidRPr="00271FEB">
        <w:rPr>
          <w:rFonts w:ascii="GHEA Grapalat" w:hAnsi="GHEA Grapalat" w:cs="Arial"/>
          <w:sz w:val="20"/>
        </w:rPr>
        <w:t>համակարգի</w:t>
      </w:r>
      <w:proofErr w:type="spellEnd"/>
      <w:r w:rsidR="00965B76" w:rsidRPr="00271FEB">
        <w:rPr>
          <w:rFonts w:ascii="GHEA Grapalat" w:hAnsi="GHEA Grapalat" w:cs="Arial"/>
          <w:sz w:val="20"/>
          <w:lang w:val="af-ZA"/>
        </w:rPr>
        <w:t xml:space="preserve"> </w:t>
      </w:r>
      <w:proofErr w:type="spellStart"/>
      <w:r w:rsidR="00965B76" w:rsidRPr="00271FEB">
        <w:rPr>
          <w:rFonts w:ascii="GHEA Grapalat" w:hAnsi="GHEA Grapalat" w:cs="Arial"/>
          <w:sz w:val="20"/>
        </w:rPr>
        <w:t>միջոցով</w:t>
      </w:r>
      <w:proofErr w:type="spellEnd"/>
      <w:r w:rsidR="00965B76" w:rsidRPr="00271FEB">
        <w:rPr>
          <w:rFonts w:ascii="GHEA Grapalat" w:hAnsi="GHEA Grapalat" w:cs="Arial"/>
          <w:sz w:val="20"/>
          <w:lang w:val="af-ZA"/>
        </w:rPr>
        <w:t xml:space="preserve"> </w:t>
      </w:r>
      <w:proofErr w:type="spellStart"/>
      <w:r w:rsidR="000946A3" w:rsidRPr="00271FEB">
        <w:rPr>
          <w:rFonts w:ascii="GHEA Grapalat" w:hAnsi="GHEA Grapalat" w:cs="Sylfaen"/>
          <w:sz w:val="20"/>
        </w:rPr>
        <w:t>հանձնաժողովից</w:t>
      </w:r>
      <w:proofErr w:type="spellEnd"/>
      <w:r w:rsidR="000946A3" w:rsidRPr="00271FEB">
        <w:rPr>
          <w:rFonts w:ascii="GHEA Grapalat" w:hAnsi="GHEA Grapalat" w:cs="Sylfaen"/>
          <w:sz w:val="20"/>
          <w:lang w:val="af-ZA"/>
        </w:rPr>
        <w:t xml:space="preserve"> </w:t>
      </w:r>
      <w:proofErr w:type="spellStart"/>
      <w:r w:rsidRPr="00271FEB">
        <w:rPr>
          <w:rFonts w:ascii="GHEA Grapalat" w:hAnsi="GHEA Grapalat" w:cs="Sylfaen"/>
          <w:sz w:val="20"/>
        </w:rPr>
        <w:t>պահանջելու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հրավերի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w:t>
      </w:r>
      <w:proofErr w:type="spellEnd"/>
      <w:r w:rsidR="004D5671" w:rsidRPr="00271FEB">
        <w:rPr>
          <w:rFonts w:ascii="GHEA Grapalat" w:hAnsi="GHEA Grapalat" w:cs="Tahoma"/>
          <w:sz w:val="20"/>
        </w:rPr>
        <w:t>։</w:t>
      </w:r>
      <w:r w:rsidRPr="00271FEB">
        <w:rPr>
          <w:rFonts w:ascii="GHEA Grapalat" w:hAnsi="GHEA Grapalat"/>
          <w:sz w:val="20"/>
          <w:lang w:val="af-ZA"/>
        </w:rPr>
        <w:t xml:space="preserve"> </w:t>
      </w:r>
      <w:proofErr w:type="spellStart"/>
      <w:r w:rsidR="000946A3" w:rsidRPr="00271FEB">
        <w:rPr>
          <w:rFonts w:ascii="GHEA Grapalat" w:hAnsi="GHEA Grapalat"/>
          <w:sz w:val="20"/>
        </w:rPr>
        <w:t>Հանձնաժողովը</w:t>
      </w:r>
      <w:proofErr w:type="spellEnd"/>
      <w:r w:rsidR="000946A3" w:rsidRPr="00271FEB">
        <w:rPr>
          <w:rFonts w:ascii="GHEA Grapalat" w:hAnsi="GHEA Grapalat"/>
          <w:sz w:val="20"/>
          <w:lang w:val="af-ZA"/>
        </w:rPr>
        <w:t xml:space="preserve"> </w:t>
      </w:r>
      <w:proofErr w:type="spellStart"/>
      <w:r w:rsidR="000946A3" w:rsidRPr="00271FEB">
        <w:rPr>
          <w:rFonts w:ascii="GHEA Grapalat" w:hAnsi="GHEA Grapalat" w:cs="Sylfaen"/>
          <w:sz w:val="20"/>
        </w:rPr>
        <w:t>հարցումը</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946A3" w:rsidRPr="00271FEB">
        <w:rPr>
          <w:rFonts w:ascii="GHEA Grapalat" w:hAnsi="GHEA Grapalat" w:cs="Arial"/>
          <w:sz w:val="20"/>
        </w:rPr>
        <w:t>մ</w:t>
      </w:r>
      <w:r w:rsidR="000946A3" w:rsidRPr="00271FEB">
        <w:rPr>
          <w:rFonts w:ascii="GHEA Grapalat" w:hAnsi="GHEA Grapalat" w:cs="Sylfaen"/>
          <w:sz w:val="20"/>
        </w:rPr>
        <w:t>ասնակցին</w:t>
      </w:r>
      <w:proofErr w:type="spellEnd"/>
      <w:r w:rsidR="000946A3"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տրամադրում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համակարգի</w:t>
      </w:r>
      <w:proofErr w:type="spellEnd"/>
      <w:r w:rsidR="00926875" w:rsidRPr="00271FEB">
        <w:rPr>
          <w:rFonts w:ascii="GHEA Grapalat" w:hAnsi="GHEA Grapalat" w:cs="Sylfaen"/>
          <w:sz w:val="20"/>
          <w:lang w:val="af-ZA"/>
        </w:rPr>
        <w:t xml:space="preserve"> </w:t>
      </w:r>
      <w:proofErr w:type="spellStart"/>
      <w:r w:rsidR="00926875" w:rsidRPr="00271FEB">
        <w:rPr>
          <w:rFonts w:ascii="GHEA Grapalat" w:hAnsi="GHEA Grapalat" w:cs="Sylfaen"/>
          <w:sz w:val="20"/>
        </w:rPr>
        <w:t>միջոցով</w:t>
      </w:r>
      <w:proofErr w:type="spellEnd"/>
      <w:r w:rsidR="00926875" w:rsidRPr="00271FEB">
        <w:rPr>
          <w:rFonts w:ascii="GHEA Grapalat" w:hAnsi="GHEA Grapalat" w:cs="Sylfaen"/>
          <w:sz w:val="20"/>
          <w:lang w:val="af-ZA"/>
        </w:rPr>
        <w:t xml:space="preserve">` </w:t>
      </w:r>
      <w:proofErr w:type="spellStart"/>
      <w:r w:rsidRPr="00271FEB">
        <w:rPr>
          <w:rFonts w:ascii="GHEA Grapalat" w:hAnsi="GHEA Grapalat" w:cs="Sylfaen"/>
          <w:sz w:val="20"/>
        </w:rPr>
        <w:t>հարցում</w:t>
      </w:r>
      <w:r w:rsidR="000946A3" w:rsidRPr="00271FEB">
        <w:rPr>
          <w:rFonts w:ascii="GHEA Grapalat" w:hAnsi="GHEA Grapalat" w:cs="Sylfaen"/>
          <w:sz w:val="20"/>
        </w:rPr>
        <w:t>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ստանալու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հաջորդող</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եր</w:t>
      </w:r>
      <w:r w:rsidR="00A93710" w:rsidRPr="00271FEB">
        <w:rPr>
          <w:rFonts w:ascii="GHEA Grapalat" w:hAnsi="GHEA Grapalat" w:cs="Sylfaen"/>
          <w:sz w:val="20"/>
        </w:rPr>
        <w:t>կու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օրացուցային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օրվա</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ընթացքում</w:t>
      </w:r>
      <w:proofErr w:type="spellEnd"/>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proofErr w:type="spellStart"/>
      <w:r w:rsidRPr="00271FEB">
        <w:rPr>
          <w:rFonts w:ascii="GHEA Grapalat" w:hAnsi="GHEA Grapalat" w:cs="Sylfaen"/>
          <w:sz w:val="20"/>
        </w:rPr>
        <w:t>Հարցման</w:t>
      </w:r>
      <w:proofErr w:type="spellEnd"/>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proofErr w:type="spellStart"/>
      <w:r w:rsidRPr="00271FEB">
        <w:rPr>
          <w:rFonts w:ascii="GHEA Grapalat" w:hAnsi="GHEA Grapalat" w:cs="Sylfaen"/>
          <w:sz w:val="20"/>
        </w:rPr>
        <w:t>պարզաբանումների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բովանդակության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մասին</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հայտարարությունը</w:t>
      </w:r>
      <w:proofErr w:type="spellEnd"/>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պարզաբանումը</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տրամադրելու</w:t>
      </w:r>
      <w:proofErr w:type="spellEnd"/>
      <w:r w:rsidR="00781688" w:rsidRPr="00271FEB">
        <w:rPr>
          <w:rFonts w:ascii="GHEA Grapalat" w:hAnsi="GHEA Grapalat" w:cs="Arial"/>
          <w:sz w:val="20"/>
          <w:lang w:val="af-ZA"/>
        </w:rPr>
        <w:t xml:space="preserve"> </w:t>
      </w:r>
      <w:proofErr w:type="spellStart"/>
      <w:r w:rsidR="00781688" w:rsidRPr="00271FEB">
        <w:rPr>
          <w:rFonts w:ascii="GHEA Grapalat" w:hAnsi="GHEA Grapalat" w:cs="Arial"/>
          <w:sz w:val="20"/>
        </w:rPr>
        <w:t>օրը</w:t>
      </w:r>
      <w:proofErr w:type="spellEnd"/>
      <w:r w:rsidR="00781688" w:rsidRPr="00271FEB">
        <w:rPr>
          <w:rFonts w:ascii="GHEA Grapalat" w:hAnsi="GHEA Grapalat" w:cs="Arial"/>
          <w:sz w:val="20"/>
          <w:lang w:val="af-ZA"/>
        </w:rPr>
        <w:t xml:space="preserve"> </w:t>
      </w:r>
      <w:proofErr w:type="spellStart"/>
      <w:r w:rsidRPr="00271FEB">
        <w:rPr>
          <w:rFonts w:ascii="GHEA Grapalat" w:hAnsi="GHEA Grapalat" w:cs="Sylfaen"/>
          <w:sz w:val="20"/>
        </w:rPr>
        <w:t>հրապարակվում</w:t>
      </w:r>
      <w:proofErr w:type="spellEnd"/>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proofErr w:type="spellStart"/>
      <w:r w:rsidR="00781688" w:rsidRPr="00271FEB">
        <w:rPr>
          <w:rFonts w:ascii="GHEA Grapalat" w:hAnsi="GHEA Grapalat" w:cs="Arial"/>
          <w:sz w:val="20"/>
        </w:rPr>
        <w:t>համակարգում</w:t>
      </w:r>
      <w:proofErr w:type="spellEnd"/>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proofErr w:type="spellStart"/>
      <w:r w:rsidR="00757A3F" w:rsidRPr="00271FEB">
        <w:rPr>
          <w:rFonts w:ascii="GHEA Grapalat" w:hAnsi="GHEA Grapalat" w:cs="Sylfaen"/>
          <w:sz w:val="20"/>
        </w:rPr>
        <w:t>գործող</w:t>
      </w:r>
      <w:proofErr w:type="spellEnd"/>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Գնումների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բաժնի</w:t>
      </w:r>
      <w:proofErr w:type="spellEnd"/>
      <w:r w:rsidR="00051B7F" w:rsidRPr="00271FEB">
        <w:rPr>
          <w:rFonts w:ascii="GHEA Grapalat" w:hAnsi="GHEA Grapalat" w:cs="Sylfaen"/>
          <w:sz w:val="20"/>
          <w:lang w:val="af-ZA"/>
        </w:rPr>
        <w:t xml:space="preserve"> </w:t>
      </w:r>
      <w:r w:rsidR="001C76F7" w:rsidRPr="00271FEB">
        <w:rPr>
          <w:rFonts w:ascii="GHEA Grapalat" w:hAnsi="GHEA Grapalat"/>
          <w:lang w:val="af-ZA"/>
        </w:rPr>
        <w:t>«</w:t>
      </w:r>
      <w:proofErr w:type="spellStart"/>
      <w:r w:rsidR="00051B7F" w:rsidRPr="00271FEB">
        <w:rPr>
          <w:rFonts w:ascii="GHEA Grapalat" w:hAnsi="GHEA Grapalat" w:cs="Sylfaen"/>
          <w:sz w:val="20"/>
        </w:rPr>
        <w:t>Հրավերների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պարզաբանումների</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վերաբերյալ</w:t>
      </w:r>
      <w:proofErr w:type="spellEnd"/>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հայտարարություններ</w:t>
      </w:r>
      <w:proofErr w:type="spellEnd"/>
      <w:r w:rsidR="001C76F7" w:rsidRPr="00271FEB">
        <w:rPr>
          <w:rFonts w:ascii="GHEA Grapalat" w:hAnsi="GHEA Grapalat"/>
          <w:lang w:val="af-ZA"/>
        </w:rPr>
        <w:t>»</w:t>
      </w:r>
      <w:r w:rsidR="00051B7F" w:rsidRPr="00271FEB">
        <w:rPr>
          <w:rFonts w:ascii="GHEA Grapalat" w:hAnsi="GHEA Grapalat" w:cs="Sylfaen"/>
          <w:sz w:val="20"/>
          <w:lang w:val="af-ZA"/>
        </w:rPr>
        <w:t xml:space="preserve"> </w:t>
      </w:r>
      <w:proofErr w:type="spellStart"/>
      <w:r w:rsidR="00051B7F" w:rsidRPr="00271FEB">
        <w:rPr>
          <w:rFonts w:ascii="GHEA Grapalat" w:hAnsi="GHEA Grapalat" w:cs="Sylfaen"/>
          <w:sz w:val="20"/>
        </w:rPr>
        <w:t>ենթաբա</w:t>
      </w:r>
      <w:r w:rsidR="009A73D5" w:rsidRPr="00271FEB">
        <w:rPr>
          <w:rFonts w:ascii="GHEA Grapalat" w:hAnsi="GHEA Grapalat" w:cs="Sylfaen"/>
          <w:sz w:val="20"/>
        </w:rPr>
        <w:t>բաժնում</w:t>
      </w:r>
      <w:proofErr w:type="spellEnd"/>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proofErr w:type="spellStart"/>
      <w:r w:rsidRPr="00271FEB">
        <w:rPr>
          <w:rFonts w:ascii="GHEA Grapalat" w:hAnsi="GHEA Grapalat" w:cs="Sylfaen"/>
          <w:sz w:val="20"/>
        </w:rPr>
        <w:t>առանց</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նշելու</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հարցումը</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կատարած</w:t>
      </w:r>
      <w:proofErr w:type="spellEnd"/>
      <w:r w:rsidRPr="00271FEB">
        <w:rPr>
          <w:rFonts w:ascii="GHEA Grapalat" w:hAnsi="GHEA Grapalat" w:cs="Arial"/>
          <w:sz w:val="20"/>
          <w:lang w:val="af-ZA"/>
        </w:rPr>
        <w:t xml:space="preserve"> </w:t>
      </w:r>
      <w:proofErr w:type="spellStart"/>
      <w:r w:rsidR="00051B7F" w:rsidRPr="00271FEB">
        <w:rPr>
          <w:rFonts w:ascii="GHEA Grapalat" w:hAnsi="GHEA Grapalat" w:cs="Arial"/>
          <w:sz w:val="20"/>
        </w:rPr>
        <w:t>մ</w:t>
      </w:r>
      <w:r w:rsidRPr="00271FEB">
        <w:rPr>
          <w:rFonts w:ascii="GHEA Grapalat" w:hAnsi="GHEA Grapalat" w:cs="Sylfaen"/>
          <w:sz w:val="20"/>
        </w:rPr>
        <w:t>ասնակցի</w:t>
      </w:r>
      <w:proofErr w:type="spellEnd"/>
      <w:r w:rsidRPr="00271FEB">
        <w:rPr>
          <w:rFonts w:ascii="GHEA Grapalat" w:hAnsi="GHEA Grapalat" w:cs="Arial"/>
          <w:sz w:val="20"/>
          <w:lang w:val="af-ZA"/>
        </w:rPr>
        <w:t xml:space="preserve"> </w:t>
      </w:r>
      <w:proofErr w:type="spellStart"/>
      <w:r w:rsidRPr="00271FEB">
        <w:rPr>
          <w:rFonts w:ascii="GHEA Grapalat" w:hAnsi="GHEA Grapalat" w:cs="Sylfaen"/>
          <w:sz w:val="20"/>
        </w:rPr>
        <w:t>տվյալները</w:t>
      </w:r>
      <w:proofErr w:type="spellEnd"/>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proofErr w:type="spellStart"/>
      <w:r w:rsidRPr="00271FEB">
        <w:rPr>
          <w:rFonts w:ascii="GHEA Grapalat" w:hAnsi="GHEA Grapalat" w:cs="Sylfaen"/>
          <w:sz w:val="20"/>
        </w:rPr>
        <w:t>բաժն</w:t>
      </w:r>
      <w:proofErr w:type="spellEnd"/>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proofErr w:type="spellStart"/>
      <w:r w:rsidR="009A73D5" w:rsidRPr="00271FEB">
        <w:rPr>
          <w:rFonts w:ascii="GHEA Grapalat" w:hAnsi="GHEA Grapalat" w:cs="Arial Unicode"/>
          <w:sz w:val="20"/>
        </w:rPr>
        <w:t>սույն</w:t>
      </w:r>
      <w:proofErr w:type="spellEnd"/>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proofErr w:type="spellStart"/>
      <w:r w:rsidR="00A4729F" w:rsidRPr="00271FEB">
        <w:rPr>
          <w:rFonts w:ascii="GHEA Grapalat" w:hAnsi="GHEA Grapalat"/>
          <w:sz w:val="20"/>
          <w:szCs w:val="20"/>
        </w:rPr>
        <w:t>Ընդ</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որում</w:t>
      </w:r>
      <w:proofErr w:type="spellEnd"/>
      <w:r w:rsidR="00A4729F" w:rsidRPr="00271FEB">
        <w:rPr>
          <w:rFonts w:ascii="GHEA Grapalat" w:hAnsi="GHEA Grapalat"/>
          <w:sz w:val="20"/>
          <w:szCs w:val="20"/>
          <w:lang w:val="af-ZA"/>
        </w:rPr>
        <w:t xml:space="preserve">, </w:t>
      </w:r>
      <w:proofErr w:type="spellStart"/>
      <w:r w:rsidR="00051B7F" w:rsidRPr="00271FEB">
        <w:rPr>
          <w:rFonts w:ascii="GHEA Grapalat" w:hAnsi="GHEA Grapalat"/>
          <w:sz w:val="20"/>
          <w:szCs w:val="20"/>
        </w:rPr>
        <w:t>մ</w:t>
      </w:r>
      <w:r w:rsidR="00A4729F" w:rsidRPr="00271FEB">
        <w:rPr>
          <w:rFonts w:ascii="GHEA Grapalat" w:hAnsi="GHEA Grapalat"/>
          <w:sz w:val="20"/>
          <w:szCs w:val="20"/>
        </w:rPr>
        <w:t>ասնակիցը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գրավոր</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ծանուցվում</w:t>
      </w:r>
      <w:proofErr w:type="spellEnd"/>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պարզաբանում</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չտրամադրելու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հիմքերի</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sz w:val="20"/>
          <w:szCs w:val="20"/>
        </w:rPr>
        <w:t>մասին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հարցումը</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ստանալու</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հաջորդող</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երկու</w:t>
      </w:r>
      <w:proofErr w:type="spellEnd"/>
      <w:r w:rsidR="00A4729F" w:rsidRPr="00271FEB">
        <w:rPr>
          <w:rFonts w:ascii="GHEA Grapalat" w:hAnsi="GHEA Grapalat" w:cs="Sylfaen"/>
          <w:sz w:val="20"/>
          <w:szCs w:val="20"/>
          <w:lang w:val="af-ZA"/>
        </w:rPr>
        <w:t xml:space="preserve"> </w:t>
      </w:r>
      <w:proofErr w:type="spellStart"/>
      <w:r w:rsidR="00A4729F" w:rsidRPr="00271FEB">
        <w:rPr>
          <w:rFonts w:ascii="GHEA Grapalat" w:hAnsi="GHEA Grapalat" w:cs="Sylfaen"/>
          <w:sz w:val="20"/>
          <w:szCs w:val="20"/>
        </w:rPr>
        <w:t>օրացուցային</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օրվա</w:t>
      </w:r>
      <w:proofErr w:type="spellEnd"/>
      <w:r w:rsidR="00A4729F" w:rsidRPr="00271FEB">
        <w:rPr>
          <w:rFonts w:ascii="GHEA Grapalat" w:hAnsi="GHEA Grapalat"/>
          <w:sz w:val="20"/>
          <w:szCs w:val="20"/>
          <w:lang w:val="af-ZA"/>
        </w:rPr>
        <w:t xml:space="preserve"> </w:t>
      </w:r>
      <w:proofErr w:type="spellStart"/>
      <w:r w:rsidR="00A4729F" w:rsidRPr="00271FEB">
        <w:rPr>
          <w:rFonts w:ascii="GHEA Grapalat" w:hAnsi="GHEA Grapalat" w:cs="Sylfaen"/>
          <w:sz w:val="20"/>
          <w:szCs w:val="20"/>
        </w:rPr>
        <w:t>ընթացքում</w:t>
      </w:r>
      <w:proofErr w:type="spellEnd"/>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proofErr w:type="spellStart"/>
      <w:r w:rsidR="00781688" w:rsidRPr="00271FEB">
        <w:rPr>
          <w:rFonts w:ascii="GHEA Grapalat" w:hAnsi="GHEA Grapalat" w:cs="Arial Unicode"/>
          <w:sz w:val="20"/>
        </w:rPr>
        <w:t>համակարգում</w:t>
      </w:r>
      <w:proofErr w:type="spellEnd"/>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lastRenderedPageBreak/>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1"/>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5036187"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AE330B">
        <w:rPr>
          <w:rFonts w:ascii="GHEA Grapalat" w:hAnsi="GHEA Grapalat" w:cs="Sylfaen"/>
          <w:szCs w:val="24"/>
          <w:lang w:val="hy-AM"/>
        </w:rPr>
        <w:t>բաց</w:t>
      </w:r>
      <w:r w:rsidR="00096865" w:rsidRPr="00F566BF">
        <w:rPr>
          <w:rFonts w:ascii="GHEA Grapalat" w:hAnsi="GHEA Grapalat" w:cs="Sylfaen"/>
          <w:szCs w:val="24"/>
          <w:lang w:val="hy-AM"/>
        </w:rPr>
        <w:t xml:space="preserve"> </w:t>
      </w:r>
      <w:r w:rsidR="00AE26C8" w:rsidRPr="00F566BF">
        <w:rPr>
          <w:rFonts w:ascii="GHEA Grapalat" w:hAnsi="GHEA Grapalat" w:cs="Sylfaen"/>
          <w:szCs w:val="24"/>
          <w:lang w:val="hy-AM"/>
        </w:rPr>
        <w:t xml:space="preserve">մրցույթի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1C64C8FD"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683A71">
        <w:rPr>
          <w:rFonts w:ascii="GHEA Grapalat" w:hAnsi="GHEA Grapalat" w:cs="Sylfaen"/>
          <w:b/>
          <w:szCs w:val="24"/>
          <w:lang w:val="hy-AM"/>
        </w:rPr>
        <w:t xml:space="preserve">2026 թվականի մարտի 23-ը, ժամը </w:t>
      </w:r>
      <w:r w:rsidR="00440ABA">
        <w:rPr>
          <w:rFonts w:ascii="GHEA Grapalat" w:hAnsi="GHEA Grapalat" w:cs="Sylfaen"/>
          <w:b/>
          <w:szCs w:val="24"/>
          <w:lang w:val="hy-AM"/>
        </w:rPr>
        <w:t>0</w:t>
      </w:r>
      <w:r w:rsidR="00683A71">
        <w:rPr>
          <w:rFonts w:ascii="GHEA Grapalat" w:hAnsi="GHEA Grapalat" w:cs="Sylfaen"/>
          <w:b/>
          <w:szCs w:val="24"/>
          <w:lang w:val="hy-AM"/>
        </w:rPr>
        <w:t>9:00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2"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2"/>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3"/>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4"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proofErr w:type="gramStart"/>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proofErr w:type="gramEnd"/>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proofErr w:type="spellStart"/>
      <w:r w:rsidR="007367E3" w:rsidRPr="00F566BF">
        <w:rPr>
          <w:rFonts w:ascii="GHEA Grapalat" w:hAnsi="GHEA Grapalat" w:cs="Sylfaen"/>
          <w:sz w:val="20"/>
          <w:lang w:val="es-ES"/>
        </w:rPr>
        <w:t>ծառայության</w:t>
      </w:r>
      <w:proofErr w:type="spellEnd"/>
      <w:r w:rsidR="007367E3" w:rsidRPr="00F566BF">
        <w:rPr>
          <w:rFonts w:ascii="GHEA Grapalat" w:hAnsi="GHEA Grapalat" w:cs="Sylfaen"/>
          <w:sz w:val="20"/>
          <w:lang w:val="es-ES"/>
        </w:rPr>
        <w:t xml:space="preserve">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proofErr w:type="gramStart"/>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proofErr w:type="gramEnd"/>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հ</w:t>
      </w:r>
      <w:r w:rsidR="00A45946" w:rsidRPr="00F566BF">
        <w:rPr>
          <w:rFonts w:ascii="GHEA Grapalat" w:hAnsi="GHEA Grapalat"/>
          <w:sz w:val="20"/>
          <w:lang w:val="es-ES"/>
        </w:rPr>
        <w:t>ամակարգի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միջոցով</w:t>
      </w:r>
      <w:proofErr w:type="spellEnd"/>
      <w:r w:rsidR="00A45946" w:rsidRPr="00F566BF">
        <w:rPr>
          <w:rFonts w:ascii="GHEA Grapalat" w:hAnsi="GHEA Grapalat"/>
          <w:sz w:val="20"/>
          <w:lang w:val="es-ES"/>
        </w:rPr>
        <w:t>:</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proofErr w:type="spellStart"/>
      <w:r w:rsidR="00A45946" w:rsidRPr="00F566BF">
        <w:rPr>
          <w:rFonts w:ascii="GHEA Grapalat" w:hAnsi="GHEA Grapalat" w:cs="Sylfaen"/>
          <w:sz w:val="20"/>
        </w:rPr>
        <w:t>վող</w:t>
      </w:r>
      <w:proofErr w:type="spellEnd"/>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Ընդ</w:t>
      </w:r>
      <w:proofErr w:type="spellEnd"/>
      <w:r w:rsidR="00337F3C" w:rsidRPr="00F566BF">
        <w:rPr>
          <w:rFonts w:ascii="GHEA Grapalat" w:hAnsi="GHEA Grapalat" w:cs="Sylfaen"/>
          <w:sz w:val="20"/>
          <w:szCs w:val="24"/>
          <w:lang w:val="es-ES" w:eastAsia="en-US"/>
        </w:rPr>
        <w:t xml:space="preserve"> </w:t>
      </w:r>
      <w:proofErr w:type="spellStart"/>
      <w:r w:rsidR="00337F3C" w:rsidRPr="00F566BF">
        <w:rPr>
          <w:rFonts w:ascii="GHEA Grapalat" w:hAnsi="GHEA Grapalat" w:cs="Sylfaen"/>
          <w:sz w:val="20"/>
          <w:szCs w:val="24"/>
          <w:lang w:val="es-ES" w:eastAsia="en-US"/>
        </w:rPr>
        <w:t>որում</w:t>
      </w:r>
      <w:proofErr w:type="spellEnd"/>
      <w:r w:rsidR="00337F3C" w:rsidRPr="00F566BF">
        <w:rPr>
          <w:rFonts w:ascii="GHEA Grapalat" w:hAnsi="GHEA Grapalat" w:cs="Sylfaen"/>
          <w:sz w:val="20"/>
          <w:szCs w:val="24"/>
          <w:lang w:val="es-ES" w:eastAsia="en-US"/>
        </w:rPr>
        <w:t>՝</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proofErr w:type="spellStart"/>
      <w:r w:rsidRPr="00F566BF">
        <w:rPr>
          <w:rFonts w:ascii="GHEA Grapalat" w:hAnsi="GHEA Grapalat" w:cs="Sylfaen"/>
          <w:sz w:val="20"/>
          <w:szCs w:val="24"/>
          <w:lang w:eastAsia="en-US"/>
        </w:rPr>
        <w:t>ու</w:t>
      </w:r>
      <w:proofErr w:type="spellEnd"/>
      <w:r w:rsidRPr="00F566BF">
        <w:rPr>
          <w:rFonts w:ascii="GHEA Grapalat" w:hAnsi="GHEA Grapalat" w:cs="Sylfaen"/>
          <w:sz w:val="20"/>
          <w:szCs w:val="24"/>
          <w:lang w:val="hy-AM" w:eastAsia="en-US"/>
        </w:rPr>
        <w:t xml:space="preserve"> համեմատումն իրականացվում </w:t>
      </w:r>
      <w:proofErr w:type="spellStart"/>
      <w:r w:rsidRPr="00F566BF">
        <w:rPr>
          <w:rFonts w:ascii="GHEA Grapalat" w:hAnsi="GHEA Grapalat" w:cs="Sylfaen"/>
          <w:sz w:val="20"/>
          <w:szCs w:val="24"/>
          <w:lang w:eastAsia="en-US"/>
        </w:rPr>
        <w:t>են</w:t>
      </w:r>
      <w:proofErr w:type="spellEnd"/>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Եթե</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կնքվելիք</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գինը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կայուն</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ապա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ներկայացվում</w:t>
      </w:r>
      <w:proofErr w:type="spellEnd"/>
      <w:r w:rsidR="00A45946" w:rsidRPr="00F566BF">
        <w:rPr>
          <w:rFonts w:ascii="GHEA Grapalat" w:hAnsi="GHEA Grapalat"/>
          <w:sz w:val="20"/>
          <w:lang w:val="es-ES"/>
        </w:rPr>
        <w:t xml:space="preserve"> է </w:t>
      </w:r>
      <w:proofErr w:type="spellStart"/>
      <w:r w:rsidR="00A45946" w:rsidRPr="00F566BF">
        <w:rPr>
          <w:rFonts w:ascii="GHEA Grapalat" w:hAnsi="GHEA Grapalat"/>
          <w:sz w:val="20"/>
          <w:lang w:val="es-ES"/>
        </w:rPr>
        <w:t>մեկ</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թվով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պայմանագրի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կատարման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համար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առաջարկվող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ընդհանուր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գնով</w:t>
      </w:r>
      <w:proofErr w:type="spellEnd"/>
      <w:r w:rsidR="00A45946" w:rsidRPr="00F566BF">
        <w:rPr>
          <w:rFonts w:ascii="GHEA Grapalat" w:hAnsi="GHEA Grapalat"/>
          <w:sz w:val="20"/>
          <w:lang w:val="es-ES"/>
        </w:rPr>
        <w:t xml:space="preserve"> և </w:t>
      </w:r>
      <w:proofErr w:type="spellStart"/>
      <w:r w:rsidR="00A45946" w:rsidRPr="00F566BF">
        <w:rPr>
          <w:rFonts w:ascii="GHEA Grapalat" w:hAnsi="GHEA Grapalat"/>
          <w:sz w:val="20"/>
          <w:lang w:val="es-ES"/>
        </w:rPr>
        <w:t>համակարգում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պարտադիր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լրացվում</w:t>
      </w:r>
      <w:proofErr w:type="spellEnd"/>
      <w:r w:rsidR="00A45946" w:rsidRPr="00F566BF">
        <w:rPr>
          <w:rFonts w:ascii="GHEA Grapalat" w:hAnsi="GHEA Grapalat"/>
          <w:sz w:val="20"/>
          <w:lang w:val="es-ES"/>
        </w:rPr>
        <w:t xml:space="preserve">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Ընդ</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որում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մասնակցից</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պահանջվել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ներկայացնի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գնային</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առաջարկի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հիմնավորումներ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որևէ</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այլ</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տիպի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տեղեկություններ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կամ</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փաստաթղթեր</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ինչպես</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նաև</w:t>
      </w:r>
      <w:proofErr w:type="spellEnd"/>
      <w:r w:rsidR="00A45946" w:rsidRPr="00F566BF">
        <w:rPr>
          <w:rFonts w:ascii="GHEA Grapalat" w:hAnsi="GHEA Grapalat"/>
          <w:sz w:val="20"/>
          <w:lang w:val="es-ES"/>
        </w:rPr>
        <w:t xml:space="preserve"> </w:t>
      </w:r>
      <w:proofErr w:type="spellStart"/>
      <w:r w:rsidR="00220C7C" w:rsidRPr="00F566BF">
        <w:rPr>
          <w:rFonts w:ascii="GHEA Grapalat" w:hAnsi="GHEA Grapalat"/>
          <w:sz w:val="20"/>
          <w:lang w:val="es-ES"/>
        </w:rPr>
        <w:t>մ</w:t>
      </w:r>
      <w:r w:rsidR="00A45946" w:rsidRPr="00F566BF">
        <w:rPr>
          <w:rFonts w:ascii="GHEA Grapalat" w:hAnsi="GHEA Grapalat"/>
          <w:sz w:val="20"/>
          <w:lang w:val="es-ES"/>
        </w:rPr>
        <w:t>ասնակցի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շահույթի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չափը</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չի</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կարող</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հրավերով</w:t>
      </w:r>
      <w:proofErr w:type="spellEnd"/>
      <w:r w:rsidR="00A45946" w:rsidRPr="00F566BF">
        <w:rPr>
          <w:rFonts w:ascii="GHEA Grapalat" w:hAnsi="GHEA Grapalat"/>
          <w:sz w:val="20"/>
          <w:lang w:val="es-ES"/>
        </w:rPr>
        <w:t xml:space="preserve"> </w:t>
      </w:r>
      <w:proofErr w:type="spellStart"/>
      <w:r w:rsidR="00A45946" w:rsidRPr="00F566BF">
        <w:rPr>
          <w:rFonts w:ascii="GHEA Grapalat" w:hAnsi="GHEA Grapalat"/>
          <w:sz w:val="20"/>
          <w:lang w:val="es-ES"/>
        </w:rPr>
        <w:t>սահմանափակվել</w:t>
      </w:r>
      <w:proofErr w:type="spellEnd"/>
      <w:r w:rsidR="00A45946" w:rsidRPr="00F566BF">
        <w:rPr>
          <w:rFonts w:ascii="GHEA Grapalat" w:hAnsi="GHEA Grapalat"/>
          <w:sz w:val="20"/>
          <w:lang w:val="es-ES"/>
        </w:rPr>
        <w:t>:</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7B497985"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proofErr w:type="spellStart"/>
      <w:r w:rsidRPr="00F566BF">
        <w:rPr>
          <w:rFonts w:ascii="GHEA Grapalat" w:hAnsi="GHEA Grapalat" w:cs="Sylfaen"/>
          <w:szCs w:val="24"/>
          <w:lang w:val="en-US"/>
        </w:rPr>
        <w:t>համակարգի</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միջոցով</w:t>
      </w:r>
      <w:proofErr w:type="spellEnd"/>
      <w:r w:rsidRPr="00064790">
        <w:rPr>
          <w:rFonts w:ascii="GHEA Grapalat" w:hAnsi="GHEA Grapalat" w:cs="Sylfaen"/>
          <w:szCs w:val="24"/>
        </w:rPr>
        <w:t xml:space="preserve">`  </w:t>
      </w:r>
      <w:r>
        <w:rPr>
          <w:rFonts w:ascii="GHEA Grapalat" w:hAnsi="GHEA Grapalat" w:cs="Sylfaen"/>
          <w:b/>
          <w:szCs w:val="24"/>
          <w:lang w:val="hy-AM"/>
        </w:rPr>
        <w:t>202</w:t>
      </w:r>
      <w:r w:rsidR="00DF71BE">
        <w:rPr>
          <w:rFonts w:ascii="GHEA Grapalat" w:hAnsi="GHEA Grapalat" w:cs="Sylfaen"/>
          <w:b/>
          <w:szCs w:val="24"/>
          <w:lang w:val="hy-AM"/>
        </w:rPr>
        <w:t>6</w:t>
      </w:r>
      <w:r>
        <w:rPr>
          <w:rFonts w:ascii="GHEA Grapalat" w:hAnsi="GHEA Grapalat" w:cs="Sylfaen"/>
          <w:b/>
          <w:szCs w:val="24"/>
          <w:lang w:val="hy-AM"/>
        </w:rPr>
        <w:t xml:space="preserve"> թվականի </w:t>
      </w:r>
      <w:r w:rsidR="00980E82">
        <w:rPr>
          <w:rFonts w:ascii="GHEA Grapalat" w:hAnsi="GHEA Grapalat" w:cs="Sylfaen"/>
          <w:b/>
          <w:szCs w:val="24"/>
          <w:lang w:val="hy-AM"/>
        </w:rPr>
        <w:t xml:space="preserve">մարտի </w:t>
      </w:r>
      <w:r w:rsidR="00440ABA">
        <w:rPr>
          <w:rFonts w:ascii="GHEA Grapalat" w:hAnsi="GHEA Grapalat" w:cs="Sylfaen"/>
          <w:b/>
          <w:szCs w:val="24"/>
          <w:lang w:val="hy-AM"/>
        </w:rPr>
        <w:t>23</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440ABA">
        <w:rPr>
          <w:rFonts w:ascii="GHEA Grapalat" w:hAnsi="GHEA Grapalat" w:cs="Sylfaen"/>
          <w:b/>
          <w:szCs w:val="24"/>
          <w:lang w:val="hy-AM"/>
        </w:rPr>
        <w:t>0</w:t>
      </w:r>
      <w:r w:rsidR="00980E82">
        <w:rPr>
          <w:rFonts w:ascii="GHEA Grapalat" w:hAnsi="GHEA Grapalat" w:cs="Sylfaen"/>
          <w:b/>
          <w:szCs w:val="24"/>
          <w:lang w:val="hy-AM"/>
        </w:rPr>
        <w:t>9:00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proofErr w:type="spellStart"/>
      <w:r w:rsidR="00A222D7" w:rsidRPr="00F566BF">
        <w:rPr>
          <w:rFonts w:ascii="GHEA Grapalat" w:hAnsi="GHEA Grapalat" w:cs="Sylfaen"/>
          <w:sz w:val="20"/>
        </w:rPr>
        <w:t>սույն</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ընթացակարգի</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շրջանակում</w:t>
      </w:r>
      <w:proofErr w:type="spellEnd"/>
      <w:r w:rsidR="00A222D7" w:rsidRPr="00F566BF">
        <w:rPr>
          <w:rFonts w:ascii="GHEA Grapalat" w:hAnsi="GHEA Grapalat" w:cs="Sylfaen"/>
          <w:sz w:val="20"/>
          <w:lang w:val="af-ZA"/>
        </w:rPr>
        <w:t xml:space="preserve"> </w:t>
      </w:r>
      <w:proofErr w:type="spellStart"/>
      <w:r w:rsidR="00A222D7" w:rsidRPr="00F566BF">
        <w:rPr>
          <w:rFonts w:ascii="GHEA Grapalat" w:hAnsi="GHEA Grapalat" w:cs="Sylfaen"/>
          <w:sz w:val="20"/>
        </w:rPr>
        <w:t>գնվելիք</w:t>
      </w:r>
      <w:proofErr w:type="spellEnd"/>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ինչպես</w:t>
      </w:r>
      <w:proofErr w:type="spellEnd"/>
      <w:r w:rsidR="00745561" w:rsidRPr="00F566BF">
        <w:rPr>
          <w:rFonts w:ascii="GHEA Grapalat" w:hAnsi="GHEA Grapalat" w:cs="Sylfaen"/>
          <w:sz w:val="20"/>
          <w:lang w:val="af-ZA"/>
        </w:rPr>
        <w:t xml:space="preserve"> </w:t>
      </w:r>
      <w:proofErr w:type="spellStart"/>
      <w:r w:rsidR="00745561" w:rsidRPr="00F566BF">
        <w:rPr>
          <w:rFonts w:ascii="GHEA Grapalat" w:hAnsi="GHEA Grapalat" w:cs="Sylfaen"/>
          <w:sz w:val="20"/>
        </w:rPr>
        <w:t>նաև</w:t>
      </w:r>
      <w:proofErr w:type="spellEnd"/>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Հայտերը</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գնահատվում</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են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սույն</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հրավերով</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սահմանված</w:t>
      </w:r>
      <w:proofErr w:type="spellEnd"/>
      <w:r w:rsidR="00F61898" w:rsidRPr="00F566BF">
        <w:rPr>
          <w:rFonts w:ascii="GHEA Grapalat" w:hAnsi="GHEA Grapalat" w:cs="Sylfaen"/>
          <w:sz w:val="20"/>
          <w:lang w:val="af-ZA"/>
        </w:rPr>
        <w:t xml:space="preserve"> </w:t>
      </w:r>
      <w:proofErr w:type="spellStart"/>
      <w:r w:rsidR="00F61898" w:rsidRPr="00F566BF">
        <w:rPr>
          <w:rFonts w:ascii="GHEA Grapalat" w:hAnsi="GHEA Grapalat" w:cs="Sylfaen"/>
          <w:sz w:val="20"/>
        </w:rPr>
        <w:t>կարգով</w:t>
      </w:r>
      <w:proofErr w:type="spellEnd"/>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w:t>
      </w:r>
      <w:r w:rsidR="009A796C" w:rsidRPr="00F566BF">
        <w:rPr>
          <w:rFonts w:ascii="GHEA Grapalat" w:hAnsi="GHEA Grapalat" w:cs="Sylfaen"/>
          <w:sz w:val="20"/>
        </w:rPr>
        <w:t>այտերի</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գնահատումն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իրականացվում</w:t>
      </w:r>
      <w:proofErr w:type="spellEnd"/>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դրանց</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ներկայացման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վերջնաժամկետը</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լրանալու</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օրվանից</w:t>
      </w:r>
      <w:proofErr w:type="spellEnd"/>
      <w:r w:rsidR="009A796C" w:rsidRPr="00F566BF">
        <w:rPr>
          <w:rFonts w:ascii="GHEA Grapalat" w:hAnsi="GHEA Grapalat" w:cs="Sylfaen"/>
          <w:sz w:val="20"/>
          <w:lang w:val="af-ZA"/>
        </w:rPr>
        <w:t xml:space="preserve"> </w:t>
      </w:r>
      <w:proofErr w:type="spellStart"/>
      <w:proofErr w:type="gramStart"/>
      <w:r w:rsidR="009A796C" w:rsidRPr="00F566BF">
        <w:rPr>
          <w:rFonts w:ascii="GHEA Grapalat" w:hAnsi="GHEA Grapalat" w:cs="Sylfaen"/>
          <w:sz w:val="20"/>
        </w:rPr>
        <w:t>հաշված</w:t>
      </w:r>
      <w:proofErr w:type="spellEnd"/>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տաս</w:t>
      </w:r>
      <w:proofErr w:type="spellEnd"/>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աշխատանքային</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օրվա</w:t>
      </w:r>
      <w:proofErr w:type="spellEnd"/>
      <w:r w:rsidR="009A796C" w:rsidRPr="00F566BF">
        <w:rPr>
          <w:rFonts w:ascii="GHEA Grapalat" w:hAnsi="GHEA Grapalat" w:cs="Sylfaen"/>
          <w:sz w:val="20"/>
          <w:lang w:val="af-ZA"/>
        </w:rPr>
        <w:t xml:space="preserve"> </w:t>
      </w:r>
      <w:proofErr w:type="spellStart"/>
      <w:r w:rsidR="009A796C" w:rsidRPr="00F566BF">
        <w:rPr>
          <w:rFonts w:ascii="GHEA Grapalat" w:hAnsi="GHEA Grapalat" w:cs="Sylfaen"/>
          <w:sz w:val="20"/>
        </w:rPr>
        <w:t>ընթացքում</w:t>
      </w:r>
      <w:proofErr w:type="spellEnd"/>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proofErr w:type="spellStart"/>
      <w:r w:rsidR="00B46279" w:rsidRPr="00F566BF">
        <w:rPr>
          <w:rFonts w:ascii="GHEA Grapalat" w:hAnsi="GHEA Grapalat" w:cs="Sylfaen"/>
          <w:sz w:val="20"/>
        </w:rPr>
        <w:t>Ընդ</w:t>
      </w:r>
      <w:proofErr w:type="spellEnd"/>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proofErr w:type="spellStart"/>
      <w:r w:rsidR="00B46279" w:rsidRPr="00F566BF">
        <w:rPr>
          <w:rFonts w:ascii="GHEA Grapalat" w:hAnsi="GHEA Grapalat" w:cs="Sylfaen"/>
          <w:sz w:val="20"/>
        </w:rPr>
        <w:t>որոնցում</w:t>
      </w:r>
      <w:proofErr w:type="spellEnd"/>
      <w:r w:rsidR="00B46279"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բացակայում</w:t>
      </w:r>
      <w:proofErr w:type="spellEnd"/>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գնային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proofErr w:type="spellEnd"/>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կամ</w:t>
      </w:r>
      <w:proofErr w:type="spellEnd"/>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proofErr w:type="spellStart"/>
      <w:r w:rsidR="00ED6836" w:rsidRPr="00F566BF">
        <w:rPr>
          <w:rFonts w:ascii="GHEA Grapalat" w:hAnsi="GHEA Grapalat" w:cs="Sylfaen"/>
          <w:sz w:val="20"/>
        </w:rPr>
        <w:t>ներկայացված</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են</w:t>
      </w:r>
      <w:proofErr w:type="spellEnd"/>
      <w:r w:rsidR="00B1695D"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հրավերի</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պահանջներին</w:t>
      </w:r>
      <w:proofErr w:type="spellEnd"/>
      <w:r w:rsidR="00ED6836" w:rsidRPr="00F566BF">
        <w:rPr>
          <w:rFonts w:ascii="GHEA Grapalat" w:hAnsi="GHEA Grapalat" w:cs="Sylfaen"/>
          <w:sz w:val="20"/>
          <w:lang w:val="af-ZA"/>
        </w:rPr>
        <w:t xml:space="preserve"> </w:t>
      </w:r>
      <w:proofErr w:type="spellStart"/>
      <w:r w:rsidR="00ED6836" w:rsidRPr="00F566BF">
        <w:rPr>
          <w:rFonts w:ascii="GHEA Grapalat" w:hAnsi="GHEA Grapalat" w:cs="Sylfaen"/>
          <w:sz w:val="20"/>
        </w:rPr>
        <w:t>անհամապատասխան</w:t>
      </w:r>
      <w:proofErr w:type="spellEnd"/>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proofErr w:type="spellStart"/>
      <w:r w:rsidR="003755FD" w:rsidRPr="00F566BF">
        <w:rPr>
          <w:rFonts w:ascii="GHEA Grapalat" w:hAnsi="GHEA Grapalat" w:cs="Sylfaen"/>
          <w:sz w:val="20"/>
          <w:szCs w:val="24"/>
          <w:lang w:eastAsia="en-US"/>
        </w:rPr>
        <w:t>մասնակիցների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որոշման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նպատակով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նախագահն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ավտոմատ</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եղանակով</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ստեղծում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հայտերի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գնահատման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մասին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արձանագրություն</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որը</w:t>
      </w:r>
      <w:proofErr w:type="spellEnd"/>
      <w:r w:rsidR="003755FD" w:rsidRPr="00F566BF">
        <w:rPr>
          <w:rFonts w:ascii="GHEA Grapalat" w:hAnsi="GHEA Grapalat" w:cs="Sylfaen"/>
          <w:sz w:val="20"/>
          <w:szCs w:val="24"/>
          <w:lang w:val="af-ZA" w:eastAsia="en-US"/>
        </w:rPr>
        <w:t xml:space="preserve"> </w:t>
      </w:r>
      <w:proofErr w:type="spellStart"/>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հաստատվում</w:t>
      </w:r>
      <w:proofErr w:type="spellEnd"/>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հանձնաժողովի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անդամների</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կողմից</w:t>
      </w:r>
      <w:proofErr w:type="spellEnd"/>
      <w:r w:rsidR="003755FD" w:rsidRPr="00F566BF">
        <w:rPr>
          <w:rFonts w:ascii="GHEA Grapalat" w:hAnsi="GHEA Grapalat" w:cs="Sylfaen"/>
          <w:sz w:val="20"/>
          <w:szCs w:val="24"/>
          <w:lang w:val="af-ZA" w:eastAsia="en-US"/>
        </w:rPr>
        <w:t xml:space="preserve">` </w:t>
      </w:r>
      <w:proofErr w:type="spellStart"/>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նշում</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կատարելու</w:t>
      </w:r>
      <w:proofErr w:type="spellEnd"/>
      <w:r w:rsidR="003755FD" w:rsidRPr="00F566BF">
        <w:rPr>
          <w:rFonts w:ascii="GHEA Grapalat" w:hAnsi="GHEA Grapalat" w:cs="Sylfaen"/>
          <w:sz w:val="20"/>
          <w:szCs w:val="24"/>
          <w:lang w:val="af-ZA" w:eastAsia="en-US"/>
        </w:rPr>
        <w:t xml:space="preserve"> </w:t>
      </w:r>
      <w:proofErr w:type="spellStart"/>
      <w:r w:rsidR="003755FD" w:rsidRPr="00F566BF">
        <w:rPr>
          <w:rFonts w:ascii="GHEA Grapalat" w:hAnsi="GHEA Grapalat" w:cs="Sylfaen"/>
          <w:sz w:val="20"/>
          <w:szCs w:val="24"/>
          <w:lang w:eastAsia="en-US"/>
        </w:rPr>
        <w:t>միջոցով</w:t>
      </w:r>
      <w:proofErr w:type="spellEnd"/>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proofErr w:type="spellStart"/>
      <w:r w:rsidR="00F61898" w:rsidRPr="00F566BF">
        <w:rPr>
          <w:rFonts w:ascii="GHEA Grapalat" w:hAnsi="GHEA Grapalat" w:cs="Sylfaen"/>
          <w:lang w:val="en-US"/>
        </w:rPr>
        <w:t>հիմք</w:t>
      </w:r>
      <w:proofErr w:type="spellEnd"/>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proofErr w:type="spellStart"/>
      <w:r w:rsidR="00F61898" w:rsidRPr="00F566BF">
        <w:rPr>
          <w:rFonts w:ascii="GHEA Grapalat" w:hAnsi="GHEA Grapalat" w:cs="Sylfaen"/>
          <w:lang w:val="en-US"/>
        </w:rPr>
        <w:t>ընդունում</w:t>
      </w:r>
      <w:proofErr w:type="spellEnd"/>
      <w:r w:rsidR="00F61898" w:rsidRPr="00F566BF">
        <w:rPr>
          <w:rFonts w:ascii="GHEA Grapalat" w:hAnsi="GHEA Grapalat" w:cs="Sylfaen"/>
        </w:rPr>
        <w:t xml:space="preserve"> </w:t>
      </w:r>
      <w:r w:rsidR="00153C87" w:rsidRPr="00F566BF">
        <w:rPr>
          <w:rFonts w:ascii="GHEA Grapalat" w:hAnsi="GHEA Grapalat" w:cs="Sylfaen"/>
        </w:rPr>
        <w:t>հ</w:t>
      </w:r>
      <w:proofErr w:type="spellStart"/>
      <w:r w:rsidR="00153C87" w:rsidRPr="00F566BF">
        <w:rPr>
          <w:rFonts w:ascii="GHEA Grapalat" w:hAnsi="GHEA Grapalat" w:cs="Sylfaen"/>
          <w:lang w:val="en-US"/>
        </w:rPr>
        <w:t>ամակարգում</w:t>
      </w:r>
      <w:proofErr w:type="spellEnd"/>
      <w:r w:rsidR="00153C87" w:rsidRPr="00F566BF">
        <w:rPr>
          <w:rFonts w:ascii="GHEA Grapalat" w:hAnsi="GHEA Grapalat" w:cs="Sylfaen"/>
        </w:rPr>
        <w:t xml:space="preserve"> </w:t>
      </w:r>
      <w:proofErr w:type="spellStart"/>
      <w:r w:rsidR="00F61898" w:rsidRPr="00F566BF">
        <w:rPr>
          <w:rFonts w:ascii="GHEA Grapalat" w:hAnsi="GHEA Grapalat" w:cs="Sylfaen"/>
          <w:lang w:val="en-US"/>
        </w:rPr>
        <w:t>կցված</w:t>
      </w:r>
      <w:proofErr w:type="spellEnd"/>
      <w:r w:rsidR="00F61898" w:rsidRPr="00F566BF">
        <w:rPr>
          <w:rFonts w:ascii="GHEA Grapalat" w:hAnsi="GHEA Grapalat" w:cs="Sylfaen"/>
        </w:rPr>
        <w:t xml:space="preserve">` </w:t>
      </w:r>
      <w:proofErr w:type="spellStart"/>
      <w:r w:rsidR="00AE4008" w:rsidRPr="00F566BF">
        <w:rPr>
          <w:rFonts w:ascii="GHEA Grapalat" w:hAnsi="GHEA Grapalat" w:cs="Sylfaen"/>
          <w:lang w:val="en-US"/>
        </w:rPr>
        <w:t>մ</w:t>
      </w:r>
      <w:r w:rsidR="00F61898" w:rsidRPr="00F566BF">
        <w:rPr>
          <w:rFonts w:ascii="GHEA Grapalat" w:hAnsi="GHEA Grapalat" w:cs="Sylfaen"/>
          <w:lang w:val="en-US"/>
        </w:rPr>
        <w:t>ասնակցի</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կողմից</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հաստատված</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գնային</w:t>
      </w:r>
      <w:proofErr w:type="spellEnd"/>
      <w:r w:rsidR="00F61898" w:rsidRPr="00F566BF">
        <w:rPr>
          <w:rFonts w:ascii="GHEA Grapalat" w:hAnsi="GHEA Grapalat" w:cs="Sylfaen"/>
        </w:rPr>
        <w:t xml:space="preserve"> </w:t>
      </w:r>
      <w:proofErr w:type="spellStart"/>
      <w:r w:rsidR="00F61898" w:rsidRPr="00F566BF">
        <w:rPr>
          <w:rFonts w:ascii="GHEA Grapalat" w:hAnsi="GHEA Grapalat" w:cs="Sylfaen"/>
          <w:lang w:val="en-US"/>
        </w:rPr>
        <w:t>առաջարկը</w:t>
      </w:r>
      <w:proofErr w:type="spellEnd"/>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00DA10D3" w:rsidRPr="00F71502">
        <w:rPr>
          <w:rFonts w:ascii="GHEA Grapalat" w:hAnsi="GHEA Grapalat" w:cs="Sylfaen"/>
          <w:sz w:val="20"/>
          <w:szCs w:val="24"/>
          <w:lang w:eastAsia="en-US"/>
        </w:rPr>
        <w:t>մասնակցի</w:t>
      </w:r>
      <w:proofErr w:type="spellEnd"/>
      <w:r w:rsidR="00DA10D3"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D94074">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1619CDF9" w14:textId="77777777" w:rsidR="003B509C" w:rsidRDefault="003B509C" w:rsidP="003B509C">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76FF7E6E" w14:textId="77777777" w:rsidR="003B509C" w:rsidRDefault="003B509C" w:rsidP="003B50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EB64FD">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42A22BE9" w14:textId="77777777" w:rsidR="003B509C" w:rsidRPr="00EB64FD" w:rsidRDefault="003B509C" w:rsidP="003B509C">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 xml:space="preserve">8.9.1 </w:t>
      </w:r>
      <w:proofErr w:type="spellStart"/>
      <w:r w:rsidRPr="00EB64FD">
        <w:rPr>
          <w:rFonts w:ascii="GHEA Grapalat" w:hAnsi="GHEA Grapalat" w:cs="Sylfaen"/>
          <w:sz w:val="20"/>
          <w:szCs w:val="24"/>
          <w:lang w:val="es-ES" w:eastAsia="en-US"/>
        </w:rPr>
        <w:t>Այն</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դեպքում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երբ</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մինչև</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պայմանագիրը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պատվիրատուի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կողմից</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կնքվելը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պարզվում</w:t>
      </w:r>
      <w:proofErr w:type="spellEnd"/>
      <w:r w:rsidRPr="00EB64FD">
        <w:rPr>
          <w:rFonts w:ascii="GHEA Grapalat" w:hAnsi="GHEA Grapalat" w:cs="Sylfaen"/>
          <w:sz w:val="20"/>
          <w:szCs w:val="24"/>
          <w:lang w:val="es-ES" w:eastAsia="en-US"/>
        </w:rPr>
        <w:t xml:space="preserve"> է, </w:t>
      </w:r>
      <w:proofErr w:type="spellStart"/>
      <w:r w:rsidRPr="00EB64FD">
        <w:rPr>
          <w:rFonts w:ascii="GHEA Grapalat" w:hAnsi="GHEA Grapalat" w:cs="Sylfaen"/>
          <w:sz w:val="20"/>
          <w:szCs w:val="24"/>
          <w:lang w:val="es-ES" w:eastAsia="en-US"/>
        </w:rPr>
        <w:t>որ</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մասնակիցը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ներառված</w:t>
      </w:r>
      <w:proofErr w:type="spellEnd"/>
      <w:r w:rsidRPr="00EB64FD">
        <w:rPr>
          <w:rFonts w:ascii="GHEA Grapalat" w:hAnsi="GHEA Grapalat" w:cs="Sylfaen"/>
          <w:sz w:val="20"/>
          <w:szCs w:val="24"/>
          <w:lang w:val="es-ES" w:eastAsia="en-US"/>
        </w:rPr>
        <w:t xml:space="preserve"> է ՀՀ </w:t>
      </w:r>
      <w:proofErr w:type="spellStart"/>
      <w:r w:rsidRPr="00EB64FD">
        <w:rPr>
          <w:rFonts w:ascii="GHEA Grapalat" w:hAnsi="GHEA Grapalat" w:cs="Sylfaen"/>
          <w:sz w:val="20"/>
          <w:szCs w:val="24"/>
          <w:lang w:val="es-ES" w:eastAsia="en-US"/>
        </w:rPr>
        <w:t>կառավարության</w:t>
      </w:r>
      <w:proofErr w:type="spellEnd"/>
      <w:r w:rsidRPr="00EB64FD">
        <w:rPr>
          <w:rFonts w:ascii="GHEA Grapalat" w:hAnsi="GHEA Grapalat" w:cs="Sylfaen"/>
          <w:sz w:val="20"/>
          <w:szCs w:val="24"/>
          <w:lang w:val="es-ES" w:eastAsia="en-US"/>
        </w:rPr>
        <w:t xml:space="preserve"> 20.06.2025թ. N 817-Ա </w:t>
      </w:r>
      <w:proofErr w:type="spellStart"/>
      <w:r w:rsidRPr="00EB64FD">
        <w:rPr>
          <w:rFonts w:ascii="GHEA Grapalat" w:hAnsi="GHEA Grapalat" w:cs="Sylfaen"/>
          <w:sz w:val="20"/>
          <w:szCs w:val="24"/>
          <w:lang w:val="es-ES" w:eastAsia="en-US"/>
        </w:rPr>
        <w:t>որոշման</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կետի</w:t>
      </w:r>
      <w:proofErr w:type="spellEnd"/>
      <w:r w:rsidRPr="00EB64FD">
        <w:rPr>
          <w:rFonts w:ascii="GHEA Grapalat" w:hAnsi="GHEA Grapalat" w:cs="Sylfaen"/>
          <w:sz w:val="20"/>
          <w:szCs w:val="24"/>
          <w:lang w:val="es-ES" w:eastAsia="en-US"/>
        </w:rPr>
        <w:t xml:space="preserve"> 2-րդ </w:t>
      </w:r>
      <w:proofErr w:type="spellStart"/>
      <w:r w:rsidRPr="00EB64FD">
        <w:rPr>
          <w:rFonts w:ascii="GHEA Grapalat" w:hAnsi="GHEA Grapalat" w:cs="Sylfaen"/>
          <w:sz w:val="20"/>
          <w:szCs w:val="24"/>
          <w:lang w:val="es-ES" w:eastAsia="en-US"/>
        </w:rPr>
        <w:t>ենթակետով</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նախատեսված</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ցուցակում</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ապա</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մասնակցի</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հայտը</w:t>
      </w:r>
      <w:proofErr w:type="spellEnd"/>
      <w:r w:rsidRPr="00EB64FD">
        <w:rPr>
          <w:rFonts w:ascii="GHEA Grapalat" w:hAnsi="GHEA Grapalat" w:cs="Sylfaen"/>
          <w:sz w:val="20"/>
          <w:szCs w:val="24"/>
          <w:lang w:val="es-ES" w:eastAsia="en-US"/>
        </w:rPr>
        <w:t xml:space="preserve"> </w:t>
      </w:r>
      <w:proofErr w:type="spellStart"/>
      <w:r w:rsidRPr="00EB64FD">
        <w:rPr>
          <w:rFonts w:ascii="GHEA Grapalat" w:hAnsi="GHEA Grapalat" w:cs="Sylfaen"/>
          <w:sz w:val="20"/>
          <w:szCs w:val="24"/>
          <w:lang w:val="es-ES" w:eastAsia="en-US"/>
        </w:rPr>
        <w:t>մերժվում</w:t>
      </w:r>
      <w:proofErr w:type="spellEnd"/>
      <w:r w:rsidRPr="00EB64FD">
        <w:rPr>
          <w:rFonts w:ascii="GHEA Grapalat" w:hAnsi="GHEA Grapalat" w:cs="Sylfaen"/>
          <w:sz w:val="20"/>
          <w:szCs w:val="24"/>
          <w:lang w:val="es-ES" w:eastAsia="en-US"/>
        </w:rPr>
        <w:t xml:space="preserve">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proofErr w:type="spellStart"/>
      <w:r w:rsidR="00EA58C8" w:rsidRPr="00F566BF">
        <w:rPr>
          <w:rFonts w:ascii="GHEA Grapalat" w:hAnsi="GHEA Grapalat" w:cs="Sylfaen"/>
          <w:szCs w:val="24"/>
          <w:lang w:val="es-ES"/>
        </w:rPr>
        <w:t>Հայտերը</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բացվելուց</w:t>
      </w:r>
      <w:proofErr w:type="spellEnd"/>
      <w:r w:rsidR="00EA58C8" w:rsidRPr="00F566BF">
        <w:rPr>
          <w:rFonts w:ascii="GHEA Grapalat" w:hAnsi="GHEA Grapalat" w:cs="Sylfaen"/>
          <w:szCs w:val="24"/>
          <w:lang w:val="es-ES"/>
        </w:rPr>
        <w:t xml:space="preserve"> </w:t>
      </w:r>
      <w:r w:rsidR="007A3F75" w:rsidRPr="00F566BF">
        <w:rPr>
          <w:rFonts w:ascii="GHEA Grapalat" w:hAnsi="GHEA Grapalat" w:cs="Sylfaen"/>
          <w:szCs w:val="24"/>
          <w:lang w:val="es-ES"/>
        </w:rPr>
        <w:t xml:space="preserve">և </w:t>
      </w:r>
      <w:proofErr w:type="spellStart"/>
      <w:r w:rsidR="007A3F75" w:rsidRPr="00F566BF">
        <w:rPr>
          <w:rFonts w:ascii="GHEA Grapalat" w:hAnsi="GHEA Grapalat" w:cs="Sylfaen"/>
          <w:szCs w:val="24"/>
          <w:lang w:val="es-ES"/>
        </w:rPr>
        <w:t>գնահատվելուց</w:t>
      </w:r>
      <w:proofErr w:type="spellEnd"/>
      <w:r w:rsidR="007A3F75"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հետո</w:t>
      </w:r>
      <w:proofErr w:type="spellEnd"/>
      <w:r w:rsidR="00EA58C8" w:rsidRPr="00F566BF">
        <w:rPr>
          <w:rFonts w:ascii="GHEA Grapalat" w:hAnsi="GHEA Grapalat" w:cs="Sylfaen"/>
          <w:szCs w:val="24"/>
          <w:lang w:val="es-ES"/>
        </w:rPr>
        <w:t xml:space="preserve"> </w:t>
      </w:r>
      <w:proofErr w:type="spellStart"/>
      <w:r w:rsidR="00EA58C8" w:rsidRPr="00F566BF">
        <w:rPr>
          <w:rFonts w:ascii="GHEA Grapalat" w:hAnsi="GHEA Grapalat" w:cs="Sylfaen"/>
          <w:szCs w:val="24"/>
          <w:lang w:val="es-ES"/>
        </w:rPr>
        <w:t>կազմվում</w:t>
      </w:r>
      <w:proofErr w:type="spellEnd"/>
      <w:r w:rsidR="00EA58C8" w:rsidRPr="00F566BF">
        <w:rPr>
          <w:rFonts w:ascii="GHEA Grapalat" w:hAnsi="GHEA Grapalat" w:cs="Sylfaen"/>
          <w:szCs w:val="24"/>
          <w:lang w:val="es-ES"/>
        </w:rPr>
        <w:t xml:space="preserve"> է </w:t>
      </w:r>
      <w:proofErr w:type="spellStart"/>
      <w:r w:rsidR="00EA58C8" w:rsidRPr="00F566BF">
        <w:rPr>
          <w:rFonts w:ascii="GHEA Grapalat" w:hAnsi="GHEA Grapalat" w:cs="Sylfaen"/>
          <w:szCs w:val="24"/>
          <w:lang w:val="es-ES"/>
        </w:rPr>
        <w:t>արձանագրություն</w:t>
      </w:r>
      <w:proofErr w:type="spellEnd"/>
      <w:r w:rsidR="00EA58C8" w:rsidRPr="00F566BF">
        <w:rPr>
          <w:rFonts w:ascii="GHEA Grapalat" w:hAnsi="GHEA Grapalat" w:cs="Sylfaen"/>
          <w:szCs w:val="24"/>
          <w:lang w:val="es-ES"/>
        </w:rPr>
        <w:t>`</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Օրենքի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հոդվածի</w:t>
      </w:r>
      <w:proofErr w:type="spellEnd"/>
      <w:r w:rsidR="0036230B" w:rsidRPr="0008536B">
        <w:rPr>
          <w:rFonts w:ascii="GHEA Grapalat" w:hAnsi="GHEA Grapalat" w:cs="Sylfaen"/>
          <w:sz w:val="20"/>
          <w:lang w:val="af-ZA"/>
        </w:rPr>
        <w:t xml:space="preserve"> 1-</w:t>
      </w:r>
      <w:proofErr w:type="spellStart"/>
      <w:r w:rsidR="0036230B" w:rsidRPr="0008536B">
        <w:rPr>
          <w:rFonts w:ascii="GHEA Grapalat" w:hAnsi="GHEA Grapalat" w:cs="Sylfaen"/>
          <w:sz w:val="20"/>
        </w:rPr>
        <w:t>ին</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մասի</w:t>
      </w:r>
      <w:proofErr w:type="spellEnd"/>
      <w:r w:rsidR="0036230B" w:rsidRPr="0008536B">
        <w:rPr>
          <w:rFonts w:ascii="GHEA Grapalat" w:hAnsi="GHEA Grapalat" w:cs="Sylfaen"/>
          <w:sz w:val="20"/>
          <w:lang w:val="af-ZA"/>
        </w:rPr>
        <w:t xml:space="preserve"> 6-</w:t>
      </w:r>
      <w:proofErr w:type="spellStart"/>
      <w:r w:rsidR="0036230B" w:rsidRPr="0008536B">
        <w:rPr>
          <w:rFonts w:ascii="GHEA Grapalat" w:hAnsi="GHEA Grapalat" w:cs="Sylfaen"/>
          <w:sz w:val="20"/>
        </w:rPr>
        <w:t>րդ</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կետով</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նախատեսված</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հիմքերն</w:t>
      </w:r>
      <w:proofErr w:type="spellEnd"/>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հայտ</w:t>
      </w:r>
      <w:proofErr w:type="spellEnd"/>
      <w:r w:rsidR="0036230B" w:rsidRPr="0008536B">
        <w:rPr>
          <w:rFonts w:ascii="GHEA Grapalat" w:hAnsi="GHEA Grapalat" w:cs="Sylfaen"/>
          <w:sz w:val="20"/>
          <w:lang w:val="af-ZA"/>
        </w:rPr>
        <w:t xml:space="preserve"> </w:t>
      </w:r>
      <w:proofErr w:type="spellStart"/>
      <w:r w:rsidR="0036230B" w:rsidRPr="0008536B">
        <w:rPr>
          <w:rFonts w:ascii="GHEA Grapalat" w:hAnsi="GHEA Grapalat" w:cs="Sylfaen"/>
          <w:sz w:val="20"/>
        </w:rPr>
        <w:t>գալու</w:t>
      </w:r>
      <w:proofErr w:type="spellEnd"/>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383C25FC" w14:textId="44B1995B"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lastRenderedPageBreak/>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proofErr w:type="spellStart"/>
      <w:r w:rsidRPr="0008536B">
        <w:rPr>
          <w:rFonts w:ascii="GHEA Grapalat" w:hAnsi="GHEA Grapalat" w:cs="Sylfaen"/>
          <w:sz w:val="20"/>
        </w:rPr>
        <w:t>երորդ</w:t>
      </w:r>
      <w:proofErr w:type="spellEnd"/>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003D47ED">
        <w:rPr>
          <w:rFonts w:ascii="GHEA Grapalat" w:hAnsi="GHEA Grapalat" w:cs="Sylfaen"/>
          <w:sz w:val="20"/>
          <w:lang w:val="hy-AM"/>
        </w:rPr>
        <w:t xml:space="preserve"> </w:t>
      </w:r>
      <w:proofErr w:type="spellStart"/>
      <w:r w:rsidR="00180D94" w:rsidRPr="0008536B">
        <w:rPr>
          <w:rFonts w:ascii="GHEA Grapalat" w:hAnsi="GHEA Grapalat" w:cs="Sylfaen"/>
          <w:sz w:val="20"/>
        </w:rPr>
        <w:t>լիազորված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մարմնի</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կողմից</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մասնակցին</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ցուցակում</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ներառելու</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համար</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սահմանված</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քառասունօրյա</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ժամկետը</w:t>
      </w:r>
      <w:proofErr w:type="spellEnd"/>
      <w:r w:rsidR="00180D94" w:rsidRPr="0008536B">
        <w:rPr>
          <w:rFonts w:ascii="GHEA Grapalat" w:hAnsi="GHEA Grapalat" w:cs="Sylfaen"/>
          <w:sz w:val="20"/>
        </w:rPr>
        <w:t xml:space="preserve"> </w:t>
      </w:r>
      <w:proofErr w:type="spellStart"/>
      <w:r w:rsidR="00180D94" w:rsidRPr="0008536B">
        <w:rPr>
          <w:rFonts w:ascii="GHEA Grapalat" w:hAnsi="GHEA Grapalat" w:cs="Sylfaen"/>
          <w:sz w:val="20"/>
        </w:rPr>
        <w:t>լրանալը</w:t>
      </w:r>
      <w:proofErr w:type="spellEnd"/>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ոչ</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ուշ</w:t>
      </w:r>
      <w:proofErr w:type="spellEnd"/>
      <w:r w:rsidR="00C01DE0" w:rsidRPr="0008536B">
        <w:rPr>
          <w:rFonts w:ascii="GHEA Grapalat" w:hAnsi="GHEA Grapalat" w:cs="Sylfaen"/>
          <w:sz w:val="20"/>
          <w:lang w:val="af-ZA"/>
        </w:rPr>
        <w:t xml:space="preserve">, </w:t>
      </w:r>
      <w:proofErr w:type="spellStart"/>
      <w:r w:rsidR="00C01DE0" w:rsidRPr="0008536B">
        <w:rPr>
          <w:rFonts w:ascii="GHEA Grapalat" w:hAnsi="GHEA Grapalat" w:cs="Sylfaen"/>
          <w:sz w:val="20"/>
          <w:lang w:val="en-US"/>
        </w:rPr>
        <w:t>քան</w:t>
      </w:r>
      <w:proofErr w:type="spellEnd"/>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FB108B6" w14:textId="77777777" w:rsidR="003B509C"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p>
    <w:p w14:paraId="65A7E76F" w14:textId="77777777" w:rsidR="003B509C" w:rsidRPr="003833BE" w:rsidRDefault="003B509C" w:rsidP="003B509C">
      <w:pPr>
        <w:pStyle w:val="ListParagraph"/>
        <w:shd w:val="clear" w:color="auto" w:fill="FFFFFF"/>
        <w:ind w:left="375"/>
        <w:jc w:val="both"/>
        <w:rPr>
          <w:rFonts w:ascii="GHEA Grapalat" w:hAnsi="GHEA Grapalat" w:cs="Sylfaen"/>
          <w:sz w:val="20"/>
          <w:lang w:val="hy-AM" w:eastAsia="en-US"/>
        </w:rPr>
      </w:pPr>
      <w:r w:rsidRPr="003833BE">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75668BCD" w14:textId="77777777" w:rsidR="003B509C" w:rsidRPr="009E1D1C" w:rsidRDefault="003B509C" w:rsidP="003B509C">
      <w:pPr>
        <w:pStyle w:val="ListParagraph"/>
        <w:shd w:val="clear" w:color="auto" w:fill="FFFFFF"/>
        <w:ind w:left="375"/>
        <w:jc w:val="both"/>
        <w:rPr>
          <w:rFonts w:ascii="GHEA Grapalat" w:hAnsi="GHEA Grapalat" w:cs="Sylfaen"/>
          <w:sz w:val="20"/>
          <w:lang w:val="af-ZA"/>
        </w:rPr>
      </w:pPr>
      <w:r w:rsidRPr="003833BE">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proofErr w:type="spellStart"/>
      <w:r w:rsidR="00D371A7" w:rsidRPr="00F566BF">
        <w:rPr>
          <w:rFonts w:ascii="GHEA Grapalat" w:hAnsi="GHEA Grapalat" w:cs="Sylfaen"/>
          <w:sz w:val="20"/>
          <w:szCs w:val="24"/>
          <w:lang w:eastAsia="en-US"/>
        </w:rPr>
        <w:t>սահմանված</w:t>
      </w:r>
      <w:proofErr w:type="spellEnd"/>
      <w:r w:rsidR="00D371A7" w:rsidRPr="00F566BF">
        <w:rPr>
          <w:rFonts w:ascii="GHEA Grapalat" w:hAnsi="GHEA Grapalat" w:cs="Sylfaen"/>
          <w:sz w:val="20"/>
          <w:szCs w:val="24"/>
          <w:lang w:val="af-ZA" w:eastAsia="en-US"/>
        </w:rPr>
        <w:t xml:space="preserve"> </w:t>
      </w:r>
      <w:proofErr w:type="spellStart"/>
      <w:r w:rsidR="00D371A7" w:rsidRPr="00F566BF">
        <w:rPr>
          <w:rFonts w:ascii="GHEA Grapalat" w:hAnsi="GHEA Grapalat" w:cs="Sylfaen"/>
          <w:sz w:val="20"/>
          <w:szCs w:val="24"/>
          <w:lang w:eastAsia="en-US"/>
        </w:rPr>
        <w:t>ժամկետում</w:t>
      </w:r>
      <w:proofErr w:type="spellEnd"/>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ուղարկելու</w:t>
      </w:r>
      <w:proofErr w:type="spellEnd"/>
      <w:r w:rsidR="00FE20B2" w:rsidRPr="00F566BF">
        <w:rPr>
          <w:rFonts w:ascii="GHEA Grapalat" w:hAnsi="GHEA Grapalat" w:cs="Sylfaen"/>
          <w:sz w:val="20"/>
          <w:szCs w:val="24"/>
          <w:lang w:val="af-ZA" w:eastAsia="en-US"/>
        </w:rPr>
        <w:t xml:space="preserve"> </w:t>
      </w:r>
      <w:proofErr w:type="spellStart"/>
      <w:r w:rsidR="00FE20B2"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lastRenderedPageBreak/>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հայտում</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ներառվող</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իրենց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կողմից</w:t>
      </w:r>
      <w:proofErr w:type="spellEnd"/>
      <w:r w:rsidR="00265D18" w:rsidRPr="00F566BF">
        <w:rPr>
          <w:rFonts w:ascii="GHEA Grapalat" w:hAnsi="GHEA Grapalat" w:cs="Sylfaen"/>
          <w:szCs w:val="24"/>
        </w:rPr>
        <w:t xml:space="preserve"> </w:t>
      </w:r>
      <w:proofErr w:type="spellStart"/>
      <w:r w:rsidR="00265D18" w:rsidRPr="00F566BF">
        <w:rPr>
          <w:rFonts w:ascii="GHEA Grapalat" w:hAnsi="GHEA Grapalat" w:cs="Sylfaen"/>
          <w:szCs w:val="24"/>
          <w:lang w:val="en-US"/>
        </w:rPr>
        <w:t>հաստատվող</w:t>
      </w:r>
      <w:proofErr w:type="spellEnd"/>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3"/>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r w:rsidR="00081FAF">
        <w:rPr>
          <w:rFonts w:ascii="GHEA Grapalat" w:hAnsi="GHEA Grapalat" w:cs="Sylfaen"/>
          <w:lang w:val="es-ES"/>
        </w:rPr>
        <w:t>10</w:t>
      </w:r>
      <w:proofErr w:type="gram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59814A2"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00467190">
        <w:rPr>
          <w:rFonts w:ascii="GHEA Grapalat" w:hAnsi="GHEA Grapalat" w:cs="Sylfaen"/>
          <w:sz w:val="20"/>
          <w:lang w:val="hy-AM"/>
        </w:rPr>
        <w:t xml:space="preserve"> </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lastRenderedPageBreak/>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proofErr w:type="spellStart"/>
      <w:r w:rsidR="005D3674" w:rsidRPr="00F566BF">
        <w:rPr>
          <w:rFonts w:ascii="GHEA Grapalat" w:hAnsi="GHEA Grapalat" w:cs="Sylfaen"/>
          <w:sz w:val="20"/>
        </w:rPr>
        <w:t>ին</w:t>
      </w:r>
      <w:proofErr w:type="spellEnd"/>
      <w:r w:rsidR="005D3674" w:rsidRPr="00F566BF">
        <w:rPr>
          <w:rFonts w:ascii="GHEA Grapalat" w:hAnsi="GHEA Grapalat" w:cs="Sylfaen"/>
          <w:sz w:val="20"/>
          <w:lang w:val="af-ZA"/>
        </w:rPr>
        <w:t xml:space="preserve"> </w:t>
      </w:r>
      <w:proofErr w:type="spellStart"/>
      <w:r w:rsidR="005D3674" w:rsidRPr="00F566BF">
        <w:rPr>
          <w:rFonts w:ascii="GHEA Grapalat" w:hAnsi="GHEA Grapalat" w:cs="Sylfaen"/>
          <w:sz w:val="20"/>
        </w:rPr>
        <w:t>մասի</w:t>
      </w:r>
      <w:proofErr w:type="spellEnd"/>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proofErr w:type="spellStart"/>
      <w:r w:rsidR="00EA7474" w:rsidRPr="00F566BF">
        <w:rPr>
          <w:rFonts w:ascii="GHEA Grapalat" w:hAnsi="GHEA Grapalat" w:cs="Sylfaen"/>
          <w:sz w:val="20"/>
        </w:rPr>
        <w:t>ընտրված</w:t>
      </w:r>
      <w:proofErr w:type="spellEnd"/>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D0C5B4A"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w:t>
      </w:r>
      <w:r w:rsidR="00722393">
        <w:rPr>
          <w:rFonts w:ascii="GHEA Grapalat" w:hAnsi="GHEA Grapalat" w:cs="Sylfaen"/>
          <w:b/>
          <w:bCs/>
          <w:color w:val="FF0000"/>
          <w:sz w:val="28"/>
          <w:szCs w:val="36"/>
          <w:lang w:val="af-ZA"/>
        </w:rPr>
        <w:t>0</w:t>
      </w:r>
      <w:r w:rsidR="00360820">
        <w:rPr>
          <w:rFonts w:ascii="GHEA Grapalat" w:hAnsi="GHEA Grapalat" w:cs="Sylfaen"/>
          <w:b/>
          <w:bCs/>
          <w:color w:val="FF0000"/>
          <w:sz w:val="28"/>
          <w:szCs w:val="36"/>
          <w:lang w:val="af-ZA"/>
        </w:rPr>
        <w:t xml:space="preserve"> /</w:t>
      </w:r>
      <w:r w:rsidR="00360820">
        <w:rPr>
          <w:rFonts w:ascii="GHEA Grapalat" w:hAnsi="GHEA Grapalat" w:cs="Sylfaen"/>
          <w:b/>
          <w:bCs/>
          <w:color w:val="FF0000"/>
          <w:sz w:val="28"/>
          <w:szCs w:val="36"/>
          <w:lang w:val="hy-AM"/>
        </w:rPr>
        <w:t>տաս</w:t>
      </w:r>
      <w:r w:rsidR="00722393">
        <w:rPr>
          <w:rFonts w:ascii="GHEA Grapalat" w:hAnsi="GHEA Grapalat" w:cs="Sylfaen"/>
          <w:b/>
          <w:bCs/>
          <w:color w:val="FF0000"/>
          <w:sz w:val="28"/>
          <w:szCs w:val="36"/>
          <w:lang w:val="hy-AM"/>
        </w:rPr>
        <w:t>ը</w:t>
      </w:r>
      <w:r w:rsidR="00360820">
        <w:rPr>
          <w:rFonts w:ascii="GHEA Grapalat" w:hAnsi="GHEA Grapalat" w:cs="Sylfaen"/>
          <w:b/>
          <w:bCs/>
          <w:color w:val="FF0000"/>
          <w:sz w:val="28"/>
          <w:szCs w:val="36"/>
          <w:lang w:val="hy-AM"/>
        </w:rPr>
        <w:t>/</w:t>
      </w:r>
      <w:r w:rsidR="001E296F">
        <w:rPr>
          <w:rFonts w:ascii="GHEA Grapalat" w:hAnsi="GHEA Grapalat" w:cs="Sylfaen"/>
          <w:b/>
          <w:bCs/>
          <w:color w:val="FF0000"/>
          <w:sz w:val="28"/>
          <w:szCs w:val="36"/>
          <w:lang w:val="af-ZA"/>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lastRenderedPageBreak/>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proofErr w:type="spellStart"/>
      <w:r w:rsidR="00A10D1E" w:rsidRPr="004F02AD">
        <w:rPr>
          <w:rFonts w:ascii="GHEA Grapalat" w:hAnsi="GHEA Grapalat" w:cs="Sylfaen"/>
          <w:sz w:val="20"/>
        </w:rPr>
        <w:t>որոշման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հիման</w:t>
      </w:r>
      <w:proofErr w:type="spellEnd"/>
      <w:r w:rsidR="00A10D1E" w:rsidRPr="004F02AD">
        <w:rPr>
          <w:rFonts w:ascii="GHEA Grapalat" w:hAnsi="GHEA Grapalat" w:cs="Sylfaen"/>
          <w:sz w:val="20"/>
          <w:lang w:val="af-ZA"/>
        </w:rPr>
        <w:t xml:space="preserve"> </w:t>
      </w:r>
      <w:proofErr w:type="spellStart"/>
      <w:r w:rsidR="00A10D1E" w:rsidRPr="004F02AD">
        <w:rPr>
          <w:rFonts w:ascii="GHEA Grapalat" w:hAnsi="GHEA Grapalat" w:cs="Sylfaen"/>
          <w:sz w:val="20"/>
        </w:rPr>
        <w:t>վրա</w:t>
      </w:r>
      <w:proofErr w:type="spellEnd"/>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Օրենքի</w:t>
      </w:r>
      <w:proofErr w:type="spellEnd"/>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հոդվածի</w:t>
      </w:r>
      <w:proofErr w:type="spellEnd"/>
      <w:r w:rsidRPr="00F566BF">
        <w:rPr>
          <w:rFonts w:ascii="GHEA Grapalat" w:hAnsi="GHEA Grapalat" w:cs="Sylfaen"/>
          <w:sz w:val="20"/>
          <w:lang w:val="af-ZA"/>
        </w:rPr>
        <w:t xml:space="preserve"> 1-</w:t>
      </w:r>
      <w:proofErr w:type="spellStart"/>
      <w:r w:rsidRPr="00F566BF">
        <w:rPr>
          <w:rFonts w:ascii="GHEA Grapalat" w:hAnsi="GHEA Grapalat" w:cs="Sylfaen"/>
          <w:sz w:val="20"/>
        </w:rPr>
        <w:t>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մասի</w:t>
      </w:r>
      <w:proofErr w:type="spellEnd"/>
      <w:r w:rsidRPr="00F566BF">
        <w:rPr>
          <w:rFonts w:ascii="GHEA Grapalat" w:hAnsi="GHEA Grapalat" w:cs="Sylfaen"/>
          <w:sz w:val="20"/>
          <w:lang w:val="af-ZA"/>
        </w:rPr>
        <w:t xml:space="preserve"> 4-</w:t>
      </w:r>
      <w:proofErr w:type="spellStart"/>
      <w:r w:rsidRPr="00F566BF">
        <w:rPr>
          <w:rFonts w:ascii="GHEA Grapalat" w:hAnsi="GHEA Grapalat" w:cs="Sylfaen"/>
          <w:sz w:val="20"/>
        </w:rPr>
        <w:t>րդ</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կետի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հիման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վրա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հայտարարվում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չկայացած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եթե</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դրությամբ</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էլեկտրոնային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գնումների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համակարգը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խափանված</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հաջորդող</w:t>
      </w:r>
      <w:proofErr w:type="spellEnd"/>
      <w:r w:rsidR="00A747D4" w:rsidRPr="00F566BF">
        <w:rPr>
          <w:rFonts w:ascii="GHEA Grapalat" w:hAnsi="GHEA Grapalat" w:cs="Sylfaen"/>
          <w:sz w:val="20"/>
          <w:lang w:val="af-ZA"/>
        </w:rPr>
        <w:t xml:space="preserve"> </w:t>
      </w:r>
      <w:proofErr w:type="spellStart"/>
      <w:r w:rsidR="00A747D4" w:rsidRPr="00F566BF">
        <w:rPr>
          <w:rFonts w:ascii="GHEA Grapalat" w:hAnsi="GHEA Grapalat" w:cs="Sylfaen"/>
          <w:sz w:val="20"/>
        </w:rPr>
        <w:t>աշխատանքային</w:t>
      </w:r>
      <w:proofErr w:type="spellEnd"/>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9E1D1C">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9E1D1C">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9E1D1C">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9E1D1C">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9E1D1C">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9E1D1C">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proofErr w:type="gramStart"/>
      <w:r w:rsidR="00096865" w:rsidRPr="00F566BF">
        <w:rPr>
          <w:rFonts w:ascii="GHEA Grapalat" w:hAnsi="GHEA Grapalat" w:cs="Sylfaen"/>
          <w:b/>
          <w:szCs w:val="22"/>
          <w:lang w:val="es-ES"/>
        </w:rPr>
        <w:lastRenderedPageBreak/>
        <w:t>ՄԱՍ</w:t>
      </w:r>
      <w:r w:rsidR="00096865" w:rsidRPr="00F566BF">
        <w:rPr>
          <w:rFonts w:ascii="GHEA Grapalat" w:hAnsi="GHEA Grapalat"/>
          <w:b/>
          <w:szCs w:val="22"/>
          <w:lang w:val="af-ZA"/>
        </w:rPr>
        <w:t xml:space="preserve">  II</w:t>
      </w:r>
      <w:proofErr w:type="gramEnd"/>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7E0D2A50" w:rsidR="00096865" w:rsidRPr="00F566BF" w:rsidRDefault="008A4BAB" w:rsidP="00EF3662">
      <w:pPr>
        <w:pStyle w:val="BodyText"/>
        <w:ind w:right="-7"/>
        <w:jc w:val="center"/>
        <w:rPr>
          <w:rFonts w:ascii="GHEA Grapalat" w:hAnsi="GHEA Grapalat"/>
          <w:b/>
          <w:szCs w:val="22"/>
          <w:lang w:val="af-ZA"/>
        </w:rPr>
      </w:pPr>
      <w:proofErr w:type="gramStart"/>
      <w:r>
        <w:rPr>
          <w:rFonts w:ascii="GHEA Grapalat" w:hAnsi="GHEA Grapalat" w:cs="Sylfaen"/>
          <w:b/>
          <w:szCs w:val="22"/>
          <w:lang w:val="es-ES"/>
        </w:rPr>
        <w:t xml:space="preserve">ՀՐԱՏԱՊ </w:t>
      </w:r>
      <w:r w:rsidR="00C47209">
        <w:rPr>
          <w:rFonts w:ascii="GHEA Grapalat" w:hAnsi="GHEA Grapalat" w:cs="Sylfaen"/>
          <w:b/>
          <w:szCs w:val="22"/>
          <w:lang w:val="es-ES"/>
        </w:rPr>
        <w:t xml:space="preserve"> </w:t>
      </w:r>
      <w:r w:rsidR="00096865" w:rsidRPr="00F566BF">
        <w:rPr>
          <w:rFonts w:ascii="GHEA Grapalat" w:hAnsi="GHEA Grapalat" w:cs="Sylfaen"/>
          <w:b/>
          <w:szCs w:val="22"/>
          <w:lang w:val="es-ES"/>
        </w:rPr>
        <w:t>Բ</w:t>
      </w:r>
      <w:proofErr w:type="gramEnd"/>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Ց</w:t>
      </w:r>
      <w:r w:rsidR="00096865" w:rsidRPr="00F566BF">
        <w:rPr>
          <w:rFonts w:ascii="GHEA Grapalat" w:hAnsi="GHEA Grapalat"/>
          <w:b/>
          <w:szCs w:val="22"/>
          <w:lang w:val="af-ZA"/>
        </w:rPr>
        <w:t xml:space="preserve">   </w:t>
      </w:r>
      <w:r w:rsidR="00F141E2" w:rsidRPr="00F566BF">
        <w:rPr>
          <w:rFonts w:ascii="GHEA Grapalat" w:hAnsi="GHEA Grapalat" w:cs="Sylfaen"/>
          <w:b/>
          <w:szCs w:val="22"/>
          <w:lang w:val="es-ES"/>
        </w:rPr>
        <w:t>Մ Ր Ց ՈՒ Յ Թ Ի</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Հ</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Յ</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Ը</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Պ</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Ր</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Ա</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Ս</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Տ</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Ե</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Լ</w:t>
      </w:r>
      <w:r w:rsidR="00096865" w:rsidRPr="00F566BF">
        <w:rPr>
          <w:rFonts w:ascii="GHEA Grapalat" w:hAnsi="GHEA Grapalat"/>
          <w:b/>
          <w:szCs w:val="22"/>
          <w:lang w:val="af-ZA"/>
        </w:rPr>
        <w:t xml:space="preserve"> </w:t>
      </w:r>
      <w:r w:rsidR="00096865" w:rsidRPr="00F566BF">
        <w:rPr>
          <w:rFonts w:ascii="GHEA Grapalat" w:hAnsi="GHEA Grapalat" w:cs="Sylfaen"/>
          <w:b/>
          <w:szCs w:val="22"/>
          <w:lang w:val="es-ES"/>
        </w:rPr>
        <w:t>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proofErr w:type="spellStart"/>
      <w:r w:rsidR="004F78EF" w:rsidRPr="00F566BF">
        <w:rPr>
          <w:rFonts w:ascii="GHEA Grapalat" w:hAnsi="GHEA Grapalat"/>
          <w:sz w:val="20"/>
          <w:szCs w:val="20"/>
        </w:rPr>
        <w:t>հ</w:t>
      </w:r>
      <w:r w:rsidR="001F6578" w:rsidRPr="00F566BF">
        <w:rPr>
          <w:rFonts w:ascii="GHEA Grapalat" w:hAnsi="GHEA Grapalat"/>
          <w:sz w:val="20"/>
          <w:szCs w:val="20"/>
        </w:rPr>
        <w:t>ամակարգի</w:t>
      </w:r>
      <w:proofErr w:type="spellEnd"/>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w:t>
      </w:r>
      <w:proofErr w:type="spellStart"/>
      <w:r w:rsidRPr="00F566BF">
        <w:rPr>
          <w:rFonts w:ascii="GHEA Grapalat" w:hAnsi="GHEA Grapalat"/>
          <w:sz w:val="20"/>
          <w:szCs w:val="20"/>
          <w:lang w:val="es-ES"/>
        </w:rPr>
        <w:t>տեղեկությունները</w:t>
      </w:r>
      <w:proofErr w:type="spellEnd"/>
      <w:r w:rsidRPr="00F566BF">
        <w:rPr>
          <w:rFonts w:ascii="GHEA Grapalat" w:hAnsi="GHEA Grapalat"/>
          <w:sz w:val="20"/>
          <w:szCs w:val="20"/>
          <w:lang w:val="es-ES"/>
        </w:rPr>
        <w:t>):</w:t>
      </w:r>
    </w:p>
    <w:p w14:paraId="2F875A94" w14:textId="77777777" w:rsidR="002D5CF0" w:rsidRPr="00F566BF" w:rsidRDefault="0078387F" w:rsidP="00EF3662">
      <w:pPr>
        <w:ind w:firstLine="567"/>
        <w:jc w:val="both"/>
        <w:rPr>
          <w:rFonts w:ascii="GHEA Grapalat" w:hAnsi="GHEA Grapalat" w:cs="Sylfaen"/>
          <w:sz w:val="20"/>
          <w:lang w:val="es-ES"/>
        </w:rPr>
      </w:pP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es-ES"/>
        </w:rPr>
        <w:t xml:space="preserve"> </w:t>
      </w:r>
      <w:proofErr w:type="spellStart"/>
      <w:r w:rsidR="002240AB" w:rsidRPr="00F566BF">
        <w:rPr>
          <w:rFonts w:ascii="GHEA Grapalat" w:hAnsi="GHEA Grapalat" w:cs="Sylfaen"/>
          <w:sz w:val="20"/>
        </w:rPr>
        <w:t>հայտով</w:t>
      </w:r>
      <w:proofErr w:type="spellEnd"/>
      <w:r w:rsidR="002240AB" w:rsidRPr="00F566BF">
        <w:rPr>
          <w:rFonts w:ascii="GHEA Grapalat" w:hAnsi="GHEA Grapalat" w:cs="Sylfaen"/>
          <w:sz w:val="20"/>
          <w:lang w:val="es-ES"/>
        </w:rPr>
        <w:t xml:space="preserve"> </w:t>
      </w:r>
      <w:proofErr w:type="spellStart"/>
      <w:r w:rsidRPr="00F566BF">
        <w:rPr>
          <w:rFonts w:ascii="GHEA Grapalat" w:hAnsi="GHEA Grapalat" w:cs="Sylfaen"/>
          <w:sz w:val="20"/>
        </w:rPr>
        <w:t>ներկայացնում</w:t>
      </w:r>
      <w:proofErr w:type="spellEnd"/>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proofErr w:type="spellStart"/>
      <w:r w:rsidRPr="00F566BF">
        <w:rPr>
          <w:rFonts w:ascii="GHEA Grapalat" w:hAnsi="GHEA Grapalat" w:cs="Sylfaen"/>
          <w:sz w:val="20"/>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հաստատված</w:t>
      </w:r>
      <w:proofErr w:type="spellEnd"/>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proofErr w:type="spellStart"/>
      <w:r w:rsidRPr="00F566BF">
        <w:rPr>
          <w:rFonts w:ascii="GHEA Grapalat" w:hAnsi="GHEA Grapalat"/>
          <w:b/>
          <w:sz w:val="20"/>
          <w:szCs w:val="20"/>
          <w:lang w:val="es-ES"/>
        </w:rPr>
        <w:t>Պիտանելիության</w:t>
      </w:r>
      <w:proofErr w:type="spellEnd"/>
      <w:r w:rsidRPr="00F566BF">
        <w:rPr>
          <w:rFonts w:ascii="GHEA Grapalat" w:hAnsi="GHEA Grapalat"/>
          <w:b/>
          <w:sz w:val="20"/>
          <w:szCs w:val="20"/>
          <w:lang w:val="es-ES"/>
        </w:rPr>
        <w:t xml:space="preserve"> </w:t>
      </w:r>
      <w:proofErr w:type="spellStart"/>
      <w:r w:rsidRPr="00F566BF">
        <w:rPr>
          <w:rFonts w:ascii="GHEA Grapalat" w:hAnsi="GHEA Grapalat"/>
          <w:b/>
          <w:sz w:val="20"/>
          <w:szCs w:val="20"/>
          <w:lang w:val="es-ES"/>
        </w:rPr>
        <w:t>չափորոշիչ</w:t>
      </w:r>
      <w:proofErr w:type="spellEnd"/>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proofErr w:type="gramStart"/>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proofErr w:type="gramEnd"/>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պայմանագրի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պատճենը</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դրա</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կողմ</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հանդիսացող</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անձի</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տվյալները</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եթե</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պայմանագիրն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իրականացվելու</w:t>
      </w:r>
      <w:proofErr w:type="spellEnd"/>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գործակալության</w:t>
      </w:r>
      <w:proofErr w:type="spellEnd"/>
      <w:r w:rsidR="00EF4630" w:rsidRPr="00F566BF">
        <w:rPr>
          <w:rFonts w:ascii="GHEA Grapalat" w:hAnsi="GHEA Grapalat" w:cs="Sylfaen"/>
          <w:sz w:val="20"/>
          <w:szCs w:val="24"/>
          <w:lang w:val="af-ZA" w:eastAsia="en-US"/>
        </w:rPr>
        <w:t xml:space="preserve"> </w:t>
      </w:r>
      <w:proofErr w:type="spellStart"/>
      <w:r w:rsidR="00EF4630" w:rsidRPr="00F566BF">
        <w:rPr>
          <w:rFonts w:ascii="GHEA Grapalat" w:hAnsi="GHEA Grapalat" w:cs="Sylfaen"/>
          <w:sz w:val="20"/>
          <w:szCs w:val="24"/>
          <w:lang w:eastAsia="en-US"/>
        </w:rPr>
        <w:t>միջոցով</w:t>
      </w:r>
      <w:proofErr w:type="spellEnd"/>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4"/>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5" w:name="_Hlk193134203"/>
      <w:r>
        <w:rPr>
          <w:rFonts w:ascii="GHEA Grapalat" w:hAnsi="GHEA Grapalat" w:cs="Sylfaen"/>
          <w:sz w:val="20"/>
          <w:lang w:val="es-ES"/>
        </w:rPr>
        <w:t xml:space="preserve">2.5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 xml:space="preserve">-րդ </w:t>
      </w:r>
      <w:proofErr w:type="spellStart"/>
      <w:r w:rsidR="0019138A" w:rsidRPr="00DC0D0F">
        <w:rPr>
          <w:rFonts w:ascii="GHEA Grapalat" w:hAnsi="GHEA Grapalat" w:cs="Sylfaen"/>
          <w:sz w:val="20"/>
          <w:lang w:val="es-ES"/>
        </w:rPr>
        <w:t>ենթակետ</w:t>
      </w:r>
      <w:r w:rsidR="0019138A">
        <w:rPr>
          <w:rFonts w:ascii="GHEA Grapalat" w:hAnsi="GHEA Grapalat" w:cs="Sylfaen"/>
          <w:sz w:val="20"/>
          <w:lang w:val="es-ES"/>
        </w:rPr>
        <w:t>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նախատեսված</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տեղեկատվությունը</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համաձայն</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հավելված</w:t>
      </w:r>
      <w:proofErr w:type="spellEnd"/>
      <w:r w:rsidR="0019138A">
        <w:rPr>
          <w:rFonts w:ascii="GHEA Grapalat" w:hAnsi="GHEA Grapalat" w:cs="Sylfaen"/>
          <w:sz w:val="20"/>
          <w:lang w:val="es-ES"/>
        </w:rPr>
        <w:t xml:space="preserve"> N 1.</w:t>
      </w:r>
      <w:r>
        <w:rPr>
          <w:rFonts w:ascii="GHEA Grapalat" w:hAnsi="GHEA Grapalat" w:cs="Sylfaen"/>
          <w:sz w:val="20"/>
          <w:lang w:val="es-ES"/>
        </w:rPr>
        <w:t>1</w:t>
      </w:r>
      <w:r w:rsidR="0019138A">
        <w:rPr>
          <w:rFonts w:ascii="GHEA Grapalat" w:hAnsi="GHEA Grapalat" w:cs="Sylfaen"/>
          <w:sz w:val="20"/>
          <w:lang w:val="es-ES"/>
        </w:rPr>
        <w:t xml:space="preserve"> ի և </w:t>
      </w:r>
      <w:proofErr w:type="spellStart"/>
      <w:r w:rsidR="0019138A">
        <w:rPr>
          <w:rFonts w:ascii="GHEA Grapalat" w:hAnsi="GHEA Grapalat" w:cs="Sylfaen"/>
          <w:sz w:val="20"/>
          <w:lang w:val="es-ES"/>
        </w:rPr>
        <w:t>դրանով</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պահանջվող</w:t>
      </w:r>
      <w:proofErr w:type="spellEnd"/>
      <w:r w:rsidR="0019138A">
        <w:rPr>
          <w:rFonts w:ascii="GHEA Grapalat" w:hAnsi="GHEA Grapalat" w:cs="Sylfaen"/>
          <w:sz w:val="20"/>
          <w:lang w:val="es-ES"/>
        </w:rPr>
        <w:t xml:space="preserve"> </w:t>
      </w:r>
      <w:proofErr w:type="spellStart"/>
      <w:r w:rsidR="0019138A">
        <w:rPr>
          <w:rFonts w:ascii="GHEA Grapalat" w:hAnsi="GHEA Grapalat" w:cs="Sylfaen"/>
          <w:sz w:val="20"/>
          <w:lang w:val="es-ES"/>
        </w:rPr>
        <w:t>փաստաթղթերը</w:t>
      </w:r>
      <w:proofErr w:type="spellEnd"/>
      <w:r w:rsidR="0019138A">
        <w:rPr>
          <w:rFonts w:ascii="GHEA Grapalat" w:hAnsi="GHEA Grapalat" w:cs="Sylfaen"/>
          <w:sz w:val="20"/>
          <w:lang w:val="es-ES"/>
        </w:rPr>
        <w:t>,</w:t>
      </w:r>
    </w:p>
    <w:bookmarkEnd w:id="5"/>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proofErr w:type="spellStart"/>
      <w:r w:rsidR="002C4DBF" w:rsidRPr="004F02AD">
        <w:rPr>
          <w:rFonts w:ascii="GHEA Grapalat" w:hAnsi="GHEA Grapalat"/>
          <w:b/>
          <w:sz w:val="20"/>
          <w:szCs w:val="20"/>
          <w:lang w:val="es-ES"/>
        </w:rPr>
        <w:t>Ֆինանսական</w:t>
      </w:r>
      <w:proofErr w:type="spellEnd"/>
      <w:r w:rsidR="00FF3F8F" w:rsidRPr="004F02AD">
        <w:rPr>
          <w:rFonts w:ascii="GHEA Grapalat" w:hAnsi="GHEA Grapalat"/>
          <w:b/>
          <w:sz w:val="20"/>
          <w:szCs w:val="20"/>
          <w:lang w:val="es-ES"/>
        </w:rPr>
        <w:t xml:space="preserve"> </w:t>
      </w:r>
      <w:proofErr w:type="spellStart"/>
      <w:r w:rsidR="00FF3F8F" w:rsidRPr="004F02AD">
        <w:rPr>
          <w:rFonts w:ascii="GHEA Grapalat" w:hAnsi="GHEA Grapalat"/>
          <w:b/>
          <w:sz w:val="20"/>
          <w:szCs w:val="20"/>
          <w:lang w:val="es-ES"/>
        </w:rPr>
        <w:t>չափորոշիչ</w:t>
      </w:r>
      <w:proofErr w:type="spellEnd"/>
      <w:r w:rsidR="00FF3F8F" w:rsidRPr="004F02AD">
        <w:rPr>
          <w:rFonts w:ascii="GHEA Grapalat" w:hAnsi="GHEA Grapalat"/>
          <w:b/>
          <w:sz w:val="20"/>
          <w:szCs w:val="20"/>
          <w:lang w:val="es-ES"/>
        </w:rPr>
        <w:t>»</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proofErr w:type="spellStart"/>
      <w:proofErr w:type="gramStart"/>
      <w:r w:rsidR="00B2572B" w:rsidRPr="00F566BF">
        <w:rPr>
          <w:rFonts w:ascii="GHEA Grapalat" w:hAnsi="GHEA Grapalat" w:cs="Sylfaen"/>
          <w:b/>
          <w:sz w:val="20"/>
          <w:lang w:val="es-ES"/>
        </w:rPr>
        <w:lastRenderedPageBreak/>
        <w:t>Հավելված</w:t>
      </w:r>
      <w:proofErr w:type="spellEnd"/>
      <w:r w:rsidR="00B2572B" w:rsidRPr="00F566BF">
        <w:rPr>
          <w:rFonts w:ascii="GHEA Grapalat" w:hAnsi="GHEA Grapalat" w:cs="Arial"/>
          <w:b/>
          <w:sz w:val="20"/>
          <w:lang w:val="es-ES"/>
        </w:rPr>
        <w:t xml:space="preserve">  N</w:t>
      </w:r>
      <w:proofErr w:type="gramEnd"/>
      <w:r w:rsidR="00B2572B" w:rsidRPr="00F566BF">
        <w:rPr>
          <w:rFonts w:ascii="GHEA Grapalat" w:hAnsi="GHEA Grapalat" w:cs="Arial"/>
          <w:b/>
          <w:sz w:val="20"/>
          <w:lang w:val="es-ES"/>
        </w:rPr>
        <w:t xml:space="preserve"> 1</w:t>
      </w:r>
    </w:p>
    <w:p w14:paraId="6414FAF0" w14:textId="4F23EEBB"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440ABA">
        <w:rPr>
          <w:rFonts w:ascii="GHEA Grapalat" w:hAnsi="GHEA Grapalat"/>
          <w:b/>
          <w:lang w:val="es-ES"/>
        </w:rPr>
        <w:t>ԵՔ-ԲՄԽԾՁԲ-26/29</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proofErr w:type="spellStart"/>
      <w:r w:rsidRPr="00F566BF">
        <w:rPr>
          <w:rFonts w:ascii="GHEA Grapalat" w:hAnsi="GHEA Grapalat" w:cs="Sylfaen"/>
          <w:b/>
          <w:lang w:val="es-ES"/>
        </w:rPr>
        <w:t>ծածկագրով</w:t>
      </w:r>
      <w:proofErr w:type="spellEnd"/>
    </w:p>
    <w:p w14:paraId="13EBB78F" w14:textId="0046308C" w:rsidR="00B2572B" w:rsidRPr="00F566BF" w:rsidRDefault="00AE330B"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մրցույթի</w:t>
      </w:r>
      <w:proofErr w:type="spellEnd"/>
      <w:r w:rsidR="00B2572B" w:rsidRPr="00F566BF">
        <w:rPr>
          <w:rFonts w:ascii="GHEA Grapalat" w:hAnsi="GHEA Grapalat" w:cs="Arial"/>
          <w:b/>
          <w:lang w:val="es-ES"/>
        </w:rPr>
        <w:t xml:space="preserve"> </w:t>
      </w:r>
      <w:proofErr w:type="spellStart"/>
      <w:r w:rsidR="00B2572B" w:rsidRPr="00F566BF">
        <w:rPr>
          <w:rFonts w:ascii="GHEA Grapalat" w:hAnsi="GHEA Grapalat" w:cs="Sylfaen"/>
          <w:b/>
          <w:lang w:val="es-ES"/>
        </w:rPr>
        <w:t>հրավերի</w:t>
      </w:r>
      <w:proofErr w:type="spellEnd"/>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50258A5C"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proofErr w:type="spellStart"/>
      <w:r w:rsidR="00AE330B">
        <w:rPr>
          <w:rFonts w:ascii="GHEA Grapalat" w:hAnsi="GHEA Grapalat" w:cs="Sylfaen"/>
          <w:color w:val="auto"/>
          <w:sz w:val="24"/>
          <w:szCs w:val="24"/>
          <w:lang w:val="es-ES"/>
        </w:rPr>
        <w:t>Բաց</w:t>
      </w:r>
      <w:proofErr w:type="spellEnd"/>
      <w:r w:rsidR="00B2572B" w:rsidRPr="00F566BF">
        <w:rPr>
          <w:rFonts w:ascii="GHEA Grapalat" w:hAnsi="GHEA Grapalat" w:cs="Sylfaen"/>
          <w:color w:val="auto"/>
          <w:sz w:val="24"/>
          <w:szCs w:val="24"/>
          <w:lang w:val="es-ES"/>
        </w:rPr>
        <w:t xml:space="preserve"> մրցույթին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ցանկություն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ունի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մասնակցել</w:t>
      </w:r>
      <w:proofErr w:type="spellEnd"/>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r w:rsidRPr="00F566BF">
        <w:rPr>
          <w:rFonts w:ascii="GHEA Grapalat" w:hAnsi="GHEA Grapalat" w:cs="Arial"/>
          <w:vertAlign w:val="superscript"/>
          <w:lang w:val="es-ES"/>
        </w:rPr>
        <w:t xml:space="preserve"> </w:t>
      </w:r>
    </w:p>
    <w:p w14:paraId="2CDACAFD" w14:textId="48F1DD1B"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proofErr w:type="spellStart"/>
      <w:r w:rsidR="009A7805">
        <w:rPr>
          <w:rFonts w:ascii="GHEA Grapalat" w:hAnsi="GHEA Grapalat"/>
          <w:sz w:val="22"/>
          <w:szCs w:val="22"/>
          <w:u w:val="single"/>
          <w:lang w:val="es-ES"/>
        </w:rPr>
        <w:t>Երևանի</w:t>
      </w:r>
      <w:proofErr w:type="spellEnd"/>
      <w:r w:rsidR="009A7805">
        <w:rPr>
          <w:rFonts w:ascii="GHEA Grapalat" w:hAnsi="GHEA Grapalat"/>
          <w:sz w:val="22"/>
          <w:szCs w:val="22"/>
          <w:u w:val="single"/>
          <w:lang w:val="es-ES"/>
        </w:rPr>
        <w:t xml:space="preserve"> </w:t>
      </w:r>
      <w:proofErr w:type="spellStart"/>
      <w:r w:rsidR="009A7805">
        <w:rPr>
          <w:rFonts w:ascii="GHEA Grapalat" w:hAnsi="GHEA Grapalat"/>
          <w:sz w:val="22"/>
          <w:szCs w:val="22"/>
          <w:u w:val="single"/>
          <w:lang w:val="es-ES"/>
        </w:rPr>
        <w:t>քաղաքապետարան</w:t>
      </w:r>
      <w:proofErr w:type="spellEnd"/>
      <w:r w:rsidRPr="00F566BF">
        <w:rPr>
          <w:rFonts w:ascii="GHEA Grapalat" w:hAnsi="GHEA Grapalat"/>
          <w:sz w:val="22"/>
          <w:szCs w:val="22"/>
          <w:lang w:val="es-ES"/>
        </w:rPr>
        <w:t>-</w:t>
      </w:r>
      <w:r w:rsidRPr="00F566BF">
        <w:rPr>
          <w:rFonts w:ascii="GHEA Grapalat" w:hAnsi="GHEA Grapalat" w:cs="Sylfaen"/>
          <w:sz w:val="20"/>
          <w:szCs w:val="20"/>
          <w:lang w:val="es-ES"/>
        </w:rPr>
        <w:t xml:space="preserve">ի </w:t>
      </w:r>
      <w:proofErr w:type="spellStart"/>
      <w:r w:rsidRPr="00F566BF">
        <w:rPr>
          <w:rFonts w:ascii="GHEA Grapalat" w:hAnsi="GHEA Grapalat" w:cs="Sylfaen"/>
          <w:sz w:val="20"/>
          <w:szCs w:val="20"/>
          <w:lang w:val="es-ES"/>
        </w:rPr>
        <w:t>կողմից</w:t>
      </w:r>
      <w:proofErr w:type="spellEnd"/>
      <w:r w:rsidRPr="00F566BF">
        <w:rPr>
          <w:rFonts w:ascii="GHEA Grapalat" w:hAnsi="GHEA Grapalat"/>
          <w:sz w:val="22"/>
          <w:szCs w:val="22"/>
          <w:u w:val="single"/>
          <w:lang w:val="es-ES"/>
        </w:rPr>
        <w:t xml:space="preserve"> </w:t>
      </w:r>
      <w:r w:rsidRPr="00F566BF">
        <w:rPr>
          <w:rFonts w:ascii="GHEA Grapalat" w:hAnsi="GHEA Grapalat"/>
          <w:lang w:val="es-ES"/>
        </w:rPr>
        <w:t>«</w:t>
      </w:r>
      <w:r w:rsidR="00440ABA">
        <w:rPr>
          <w:rFonts w:ascii="GHEA Grapalat" w:hAnsi="GHEA Grapalat"/>
          <w:sz w:val="20"/>
          <w:szCs w:val="20"/>
          <w:lang w:val="es-ES"/>
        </w:rPr>
        <w:t>ԵՔ-ԲՄԽԾՁԲ-26/29</w:t>
      </w:r>
      <w:r w:rsidRPr="00F566BF">
        <w:rPr>
          <w:rFonts w:ascii="GHEA Grapalat" w:hAnsi="GHEA Grapalat"/>
          <w:lang w:val="es-ES"/>
        </w:rPr>
        <w:t>»</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lang w:val="es-ES"/>
        </w:rPr>
        <w:t>ծածկագրով</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lang w:val="es-ES"/>
        </w:rPr>
        <w:t>հայտարարված</w:t>
      </w:r>
      <w:proofErr w:type="spellEnd"/>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spell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spellEnd"/>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760D5B3E" w14:textId="05D80468" w:rsidR="00B2572B" w:rsidRPr="00F566BF" w:rsidRDefault="00AE330B"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sidR="00B2572B" w:rsidRPr="00F566BF">
        <w:rPr>
          <w:rFonts w:ascii="GHEA Grapalat" w:hAnsi="GHEA Grapalat" w:cs="Sylfaen"/>
          <w:sz w:val="20"/>
          <w:szCs w:val="20"/>
          <w:lang w:val="es-ES"/>
        </w:rPr>
        <w:t xml:space="preserve"> </w:t>
      </w:r>
      <w:proofErr w:type="spellStart"/>
      <w:r w:rsidR="00B2572B" w:rsidRPr="00F566BF">
        <w:rPr>
          <w:rFonts w:ascii="GHEA Grapalat" w:hAnsi="GHEA Grapalat" w:cs="Sylfaen"/>
          <w:sz w:val="20"/>
          <w:szCs w:val="20"/>
          <w:lang w:val="es-ES"/>
        </w:rPr>
        <w:t>մրցույթի</w:t>
      </w:r>
      <w:proofErr w:type="spellEnd"/>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w:t>
      </w:r>
      <w:proofErr w:type="spellStart"/>
      <w:proofErr w:type="gramStart"/>
      <w:r w:rsidR="00B2572B" w:rsidRPr="00F566BF">
        <w:rPr>
          <w:rFonts w:ascii="GHEA Grapalat" w:hAnsi="GHEA Grapalat" w:cs="Sylfaen"/>
          <w:sz w:val="20"/>
          <w:szCs w:val="20"/>
          <w:lang w:val="es-ES"/>
        </w:rPr>
        <w:t>չափաբաժնին</w:t>
      </w:r>
      <w:proofErr w:type="spellEnd"/>
      <w:r w:rsidR="00B2572B" w:rsidRPr="00F566BF">
        <w:rPr>
          <w:rFonts w:ascii="GHEA Grapalat" w:hAnsi="GHEA Grapalat" w:cs="Arial"/>
          <w:sz w:val="20"/>
          <w:szCs w:val="20"/>
          <w:lang w:val="es-ES"/>
        </w:rPr>
        <w:t xml:space="preserve">  (</w:t>
      </w:r>
      <w:proofErr w:type="spellStart"/>
      <w:proofErr w:type="gramEnd"/>
      <w:r w:rsidR="00B2572B" w:rsidRPr="00F566BF">
        <w:rPr>
          <w:rFonts w:ascii="GHEA Grapalat" w:hAnsi="GHEA Grapalat" w:cs="Sylfaen"/>
          <w:sz w:val="20"/>
          <w:szCs w:val="20"/>
          <w:lang w:val="es-ES"/>
        </w:rPr>
        <w:t>չափաբաժիններին</w:t>
      </w:r>
      <w:proofErr w:type="spellEnd"/>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Sylfaen"/>
          <w:sz w:val="20"/>
          <w:szCs w:val="20"/>
          <w:lang w:val="es-ES"/>
        </w:rPr>
        <w:t>հրավերի</w:t>
      </w:r>
      <w:proofErr w:type="spellEnd"/>
      <w:r w:rsidR="00B2572B" w:rsidRPr="00F566BF">
        <w:rPr>
          <w:rFonts w:ascii="GHEA Grapalat" w:hAnsi="GHEA Grapalat" w:cs="Sylfaen"/>
          <w:sz w:val="20"/>
          <w:szCs w:val="20"/>
          <w:lang w:val="es-ES"/>
        </w:rPr>
        <w:t xml:space="preserve">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spellStart"/>
      <w:proofErr w:type="gramStart"/>
      <w:r w:rsidRPr="00F566BF">
        <w:rPr>
          <w:rFonts w:ascii="GHEA Grapalat" w:hAnsi="GHEA Grapalat" w:cs="Sylfaen"/>
          <w:vertAlign w:val="superscript"/>
          <w:lang w:val="es-ES"/>
        </w:rPr>
        <w:t>չափաբաժնի</w:t>
      </w:r>
      <w:proofErr w:type="spellEnd"/>
      <w:r w:rsidRPr="00F566BF">
        <w:rPr>
          <w:rFonts w:ascii="GHEA Grapalat" w:hAnsi="GHEA Grapalat" w:cs="Arial"/>
          <w:vertAlign w:val="superscript"/>
          <w:lang w:val="es-ES"/>
        </w:rPr>
        <w:t xml:space="preserve">  (</w:t>
      </w:r>
      <w:proofErr w:type="spellStart"/>
      <w:proofErr w:type="gramEnd"/>
      <w:r w:rsidRPr="00F566BF">
        <w:rPr>
          <w:rFonts w:ascii="GHEA Grapalat" w:hAnsi="GHEA Grapalat" w:cs="Sylfaen"/>
          <w:vertAlign w:val="superscript"/>
          <w:lang w:val="es-ES"/>
        </w:rPr>
        <w:t>չափաբաժինների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համարը</w:t>
      </w:r>
      <w:proofErr w:type="spellEnd"/>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spellStart"/>
      <w:r w:rsidRPr="00F566BF">
        <w:rPr>
          <w:rFonts w:ascii="GHEA Grapalat" w:hAnsi="GHEA Grapalat" w:cs="Sylfaen"/>
          <w:sz w:val="20"/>
          <w:szCs w:val="20"/>
          <w:lang w:val="es-ES"/>
        </w:rPr>
        <w:t>պահանջներին</w:t>
      </w:r>
      <w:proofErr w:type="spellEnd"/>
      <w:r w:rsidRPr="00F566BF">
        <w:rPr>
          <w:rFonts w:ascii="GHEA Grapalat" w:hAnsi="GHEA Grapalat" w:cs="Sylfaen"/>
          <w:sz w:val="20"/>
          <w:szCs w:val="20"/>
          <w:lang w:val="es-ES"/>
        </w:rPr>
        <w:t xml:space="preserve"> </w:t>
      </w:r>
      <w:proofErr w:type="spellStart"/>
      <w:proofErr w:type="gramStart"/>
      <w:r w:rsidRPr="00F566BF">
        <w:rPr>
          <w:rFonts w:ascii="GHEA Grapalat" w:hAnsi="GHEA Grapalat" w:cs="Sylfaen"/>
          <w:sz w:val="20"/>
          <w:szCs w:val="20"/>
          <w:lang w:val="es-ES"/>
        </w:rPr>
        <w:t>համապատասխան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ներկայացնում</w:t>
      </w:r>
      <w:proofErr w:type="spellEnd"/>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w:t>
      </w:r>
      <w:proofErr w:type="spellEnd"/>
      <w:r w:rsidRPr="00F566BF">
        <w:rPr>
          <w:rFonts w:ascii="GHEA Grapalat" w:hAnsi="GHEA Grapalat" w:cs="Sylfaen"/>
          <w:sz w:val="20"/>
          <w:szCs w:val="20"/>
          <w:lang w:val="es-ES"/>
        </w:rPr>
        <w:t>:</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հայտնում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հավաստում</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որ</w:t>
      </w:r>
      <w:proofErr w:type="spellEnd"/>
      <w:r w:rsidRPr="00F566BF">
        <w:rPr>
          <w:rFonts w:ascii="GHEA Grapalat" w:hAnsi="GHEA Grapalat" w:cs="Sylfaen"/>
          <w:sz w:val="20"/>
          <w:szCs w:val="20"/>
          <w:lang w:val="es-ES"/>
        </w:rPr>
        <w:t xml:space="preserve">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spellStart"/>
      <w:r w:rsidRPr="00F566BF">
        <w:rPr>
          <w:rFonts w:ascii="GHEA Grapalat" w:hAnsi="GHEA Grapalat" w:cs="Sylfaen"/>
          <w:sz w:val="20"/>
          <w:szCs w:val="20"/>
          <w:lang w:val="es-ES"/>
        </w:rPr>
        <w:t>ռեզիդենտ</w:t>
      </w:r>
      <w:proofErr w:type="spell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երկրի</w:t>
      </w:r>
      <w:proofErr w:type="spell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spellStart"/>
      <w:r w:rsidRPr="00F566BF">
        <w:rPr>
          <w:rFonts w:ascii="GHEA Grapalat" w:hAnsi="GHEA Grapalat" w:cs="Sylfaen"/>
          <w:vertAlign w:val="superscript"/>
          <w:lang w:val="es-ES"/>
        </w:rPr>
        <w:t>մասնակցի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Sylfaen"/>
          <w:vertAlign w:val="superscript"/>
          <w:lang w:val="es-ES"/>
        </w:rPr>
        <w:t>անվանումը</w:t>
      </w:r>
      <w:proofErr w:type="spellEnd"/>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proofErr w:type="spellStart"/>
      <w:r w:rsidRPr="00F566BF">
        <w:rPr>
          <w:rFonts w:ascii="GHEA Grapalat" w:hAnsi="GHEA Grapalat" w:cs="Arial"/>
          <w:sz w:val="20"/>
          <w:szCs w:val="20"/>
          <w:lang w:val="es-ES"/>
        </w:rPr>
        <w:t>հարկ</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վճարողի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հաշվառման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համարն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հարկ</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վճարողի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հաշվառման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համարը</w:t>
      </w:r>
      <w:proofErr w:type="spellEnd"/>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proofErr w:type="spellStart"/>
      <w:r w:rsidRPr="00F566BF">
        <w:rPr>
          <w:rFonts w:ascii="GHEA Grapalat" w:hAnsi="GHEA Grapalat" w:cs="Sylfaen"/>
          <w:sz w:val="20"/>
          <w:szCs w:val="20"/>
          <w:lang w:val="es-ES"/>
        </w:rPr>
        <w:t>էլեկտրոնային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փոստի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Sylfaen"/>
          <w:sz w:val="20"/>
          <w:szCs w:val="20"/>
          <w:lang w:val="es-ES"/>
        </w:rPr>
        <w:t>հասցեն</w:t>
      </w:r>
      <w:proofErr w:type="spell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էլեկտրոնային</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փոստի</w:t>
      </w:r>
      <w:proofErr w:type="spellEnd"/>
      <w:r w:rsidRPr="00F566BF">
        <w:rPr>
          <w:rFonts w:ascii="GHEA Grapalat" w:hAnsi="GHEA Grapalat" w:cs="Arial"/>
          <w:vertAlign w:val="superscript"/>
          <w:lang w:val="es-ES"/>
        </w:rPr>
        <w:t xml:space="preserve"> </w:t>
      </w:r>
      <w:proofErr w:type="spellStart"/>
      <w:r w:rsidRPr="00F566BF">
        <w:rPr>
          <w:rFonts w:ascii="GHEA Grapalat" w:hAnsi="GHEA Grapalat" w:cs="Arial"/>
          <w:vertAlign w:val="superscript"/>
          <w:lang w:val="es-ES"/>
        </w:rPr>
        <w:t>հասցեն</w:t>
      </w:r>
      <w:proofErr w:type="spellEnd"/>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proofErr w:type="spellStart"/>
      <w:r w:rsidRPr="00F71502">
        <w:rPr>
          <w:rFonts w:ascii="GHEA Grapalat" w:hAnsi="GHEA Grapalat" w:cs="Arial"/>
          <w:sz w:val="20"/>
          <w:szCs w:val="20"/>
          <w:lang w:val="es-ES"/>
        </w:rPr>
        <w:t>Սույնով</w:t>
      </w:r>
      <w:proofErr w:type="spellEnd"/>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proofErr w:type="spellStart"/>
      <w:r w:rsidRPr="00F71502">
        <w:rPr>
          <w:rFonts w:ascii="GHEA Grapalat" w:hAnsi="GHEA Grapalat" w:cs="Arial"/>
          <w:sz w:val="20"/>
          <w:szCs w:val="20"/>
          <w:lang w:val="es-ES"/>
        </w:rPr>
        <w:t>հայտարարում</w:t>
      </w:r>
      <w:proofErr w:type="spellEnd"/>
      <w:r w:rsidRPr="00F71502">
        <w:rPr>
          <w:rFonts w:ascii="GHEA Grapalat" w:hAnsi="GHEA Grapalat" w:cs="Arial"/>
          <w:sz w:val="20"/>
          <w:szCs w:val="20"/>
          <w:lang w:val="es-ES"/>
        </w:rPr>
        <w:t xml:space="preserve"> և </w:t>
      </w:r>
      <w:proofErr w:type="spellStart"/>
      <w:r w:rsidRPr="00F71502">
        <w:rPr>
          <w:rFonts w:ascii="GHEA Grapalat" w:hAnsi="GHEA Grapalat" w:cs="Arial"/>
          <w:sz w:val="20"/>
          <w:szCs w:val="20"/>
          <w:lang w:val="es-ES"/>
        </w:rPr>
        <w:t>հավաստում</w:t>
      </w:r>
      <w:proofErr w:type="spellEnd"/>
      <w:r w:rsidRPr="00F71502">
        <w:rPr>
          <w:rFonts w:ascii="GHEA Grapalat" w:hAnsi="GHEA Grapalat" w:cs="Arial"/>
          <w:sz w:val="20"/>
          <w:szCs w:val="20"/>
          <w:lang w:val="es-ES"/>
        </w:rPr>
        <w:t xml:space="preserve"> է, </w:t>
      </w:r>
      <w:proofErr w:type="spellStart"/>
      <w:r w:rsidRPr="00F71502">
        <w:rPr>
          <w:rFonts w:ascii="GHEA Grapalat" w:hAnsi="GHEA Grapalat" w:cs="Arial"/>
          <w:sz w:val="20"/>
          <w:szCs w:val="20"/>
          <w:lang w:val="es-ES"/>
        </w:rPr>
        <w:t>որ</w:t>
      </w:r>
      <w:proofErr w:type="spellEnd"/>
      <w:r w:rsidRPr="00F71502">
        <w:rPr>
          <w:rFonts w:ascii="GHEA Grapalat" w:hAnsi="GHEA Grapalat" w:cs="Arial"/>
          <w:sz w:val="20"/>
          <w:szCs w:val="20"/>
          <w:lang w:val="es-ES"/>
        </w:rPr>
        <w:t>՝</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2C4ABCFC"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spellStart"/>
      <w:r w:rsidRPr="00F71502">
        <w:rPr>
          <w:rFonts w:ascii="GHEA Grapalat" w:hAnsi="GHEA Grapalat" w:cs="Arial"/>
          <w:sz w:val="20"/>
          <w:szCs w:val="20"/>
          <w:lang w:val="es-ES"/>
        </w:rPr>
        <w:t>բավարարում</w:t>
      </w:r>
      <w:proofErr w:type="spell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440ABA">
        <w:rPr>
          <w:rFonts w:ascii="GHEA Grapalat" w:hAnsi="GHEA Grapalat" w:cs="Arial"/>
          <w:sz w:val="20"/>
          <w:szCs w:val="20"/>
          <w:lang w:val="es-ES"/>
        </w:rPr>
        <w:t>ԵՔ-ԲՄԽԾՁԲ-26/</w:t>
      </w:r>
      <w:proofErr w:type="gramStart"/>
      <w:r w:rsidR="00440ABA">
        <w:rPr>
          <w:rFonts w:ascii="GHEA Grapalat" w:hAnsi="GHEA Grapalat" w:cs="Arial"/>
          <w:sz w:val="20"/>
          <w:szCs w:val="20"/>
          <w:lang w:val="es-ES"/>
        </w:rPr>
        <w:t>29</w:t>
      </w:r>
      <w:r w:rsidRPr="00F71502">
        <w:rPr>
          <w:rFonts w:ascii="GHEA Grapalat" w:hAnsi="GHEA Grapalat" w:cs="Arial"/>
          <w:sz w:val="20"/>
          <w:szCs w:val="20"/>
          <w:lang w:val="es-ES"/>
        </w:rPr>
        <w:t>»*</w:t>
      </w:r>
      <w:proofErr w:type="gram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ծածկագրով</w:t>
      </w:r>
      <w:proofErr w:type="spellEnd"/>
      <w:r w:rsidRPr="00F71502">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մրցույթի</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հրավերով</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սահմանված</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մասնակցության</w:t>
      </w:r>
      <w:proofErr w:type="spellEnd"/>
      <w:r w:rsidRPr="00F71502">
        <w:rPr>
          <w:rFonts w:ascii="GHEA Grapalat" w:hAnsi="GHEA Grapalat" w:cs="Arial"/>
          <w:sz w:val="20"/>
          <w:szCs w:val="20"/>
          <w:lang w:val="es-ES"/>
        </w:rPr>
        <w:t xml:space="preserve"> </w:t>
      </w:r>
      <w:proofErr w:type="spellStart"/>
      <w:r w:rsidRPr="00F71502">
        <w:rPr>
          <w:rFonts w:ascii="GHEA Grapalat" w:hAnsi="GHEA Grapalat" w:cs="Arial"/>
          <w:sz w:val="20"/>
          <w:szCs w:val="20"/>
          <w:lang w:val="es-ES"/>
        </w:rPr>
        <w:t>իրավունքի</w:t>
      </w:r>
      <w:proofErr w:type="spellEnd"/>
      <w:r w:rsidRPr="00F71502">
        <w:rPr>
          <w:rFonts w:ascii="GHEA Grapalat" w:hAnsi="GHEA Grapalat" w:cs="Arial"/>
          <w:sz w:val="20"/>
          <w:szCs w:val="20"/>
          <w:lang w:val="es-ES"/>
        </w:rPr>
        <w:t xml:space="preserve"> </w:t>
      </w:r>
      <w:bookmarkStart w:id="6" w:name="_Hlk193134300"/>
      <w:r w:rsidR="0019138A">
        <w:rPr>
          <w:rFonts w:ascii="GHEA Grapalat" w:hAnsi="GHEA Grapalat" w:cs="Arial"/>
          <w:sz w:val="20"/>
          <w:szCs w:val="20"/>
          <w:lang w:val="es-ES"/>
        </w:rPr>
        <w:t xml:space="preserve">և </w:t>
      </w:r>
      <w:proofErr w:type="spellStart"/>
      <w:r w:rsidR="0019138A">
        <w:rPr>
          <w:rFonts w:ascii="GHEA Grapalat" w:hAnsi="GHEA Grapalat" w:cs="Arial"/>
          <w:sz w:val="20"/>
          <w:szCs w:val="20"/>
          <w:lang w:val="es-ES"/>
        </w:rPr>
        <w:t>որակավորման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չափանիշներին</w:t>
      </w:r>
      <w:proofErr w:type="spellEnd"/>
      <w:r w:rsidR="0019138A">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ներկայացվող</w:t>
      </w:r>
      <w:bookmarkEnd w:id="6"/>
      <w:proofErr w:type="spellEnd"/>
      <w:r w:rsidR="0019138A" w:rsidRPr="005F1873">
        <w:rPr>
          <w:rFonts w:ascii="GHEA Grapalat" w:hAnsi="GHEA Grapalat" w:cs="Arial"/>
          <w:sz w:val="20"/>
          <w:szCs w:val="20"/>
          <w:lang w:val="es-ES"/>
        </w:rPr>
        <w:t xml:space="preserve"> </w:t>
      </w:r>
      <w:proofErr w:type="spellStart"/>
      <w:r w:rsidR="0019138A">
        <w:rPr>
          <w:rFonts w:ascii="GHEA Grapalat" w:hAnsi="GHEA Grapalat" w:cs="Arial"/>
          <w:sz w:val="20"/>
          <w:szCs w:val="20"/>
          <w:lang w:val="es-ES"/>
        </w:rPr>
        <w:t>պահանջներին</w:t>
      </w:r>
      <w:proofErr w:type="spellEnd"/>
      <w:r w:rsidR="0019138A">
        <w:rPr>
          <w:rFonts w:ascii="GHEA Grapalat" w:hAnsi="GHEA Grapalat" w:cs="Arial"/>
          <w:sz w:val="20"/>
          <w:szCs w:val="20"/>
          <w:lang w:val="es-ES"/>
        </w:rPr>
        <w:t>.</w:t>
      </w:r>
    </w:p>
    <w:p w14:paraId="44ADC23C" w14:textId="36748D15"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440ABA">
        <w:rPr>
          <w:rFonts w:ascii="GHEA Grapalat" w:hAnsi="GHEA Grapalat" w:cs="Sylfaen"/>
          <w:sz w:val="22"/>
          <w:szCs w:val="22"/>
          <w:lang w:val="hy-AM"/>
        </w:rPr>
        <w:t>ԵՔ-ԲՄԽԾՁԲ-26/29</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proofErr w:type="spellStart"/>
      <w:r w:rsidR="006C3873" w:rsidRPr="00F71502">
        <w:rPr>
          <w:rFonts w:ascii="GHEA Grapalat" w:hAnsi="GHEA Grapalat" w:cs="Arial"/>
          <w:sz w:val="20"/>
          <w:szCs w:val="20"/>
          <w:lang w:val="es-ES"/>
        </w:rPr>
        <w:t>ծածկագրով</w:t>
      </w:r>
      <w:proofErr w:type="spellEnd"/>
      <w:r w:rsidR="008A4BAB">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մրցույթին</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մասնակցելու</w:t>
      </w:r>
      <w:proofErr w:type="spellEnd"/>
      <w:r w:rsidR="006C3873" w:rsidRPr="00F71502">
        <w:rPr>
          <w:rFonts w:ascii="GHEA Grapalat" w:hAnsi="GHEA Grapalat" w:cs="Arial"/>
          <w:sz w:val="20"/>
          <w:szCs w:val="20"/>
          <w:lang w:val="es-ES"/>
        </w:rPr>
        <w:t xml:space="preserve"> </w:t>
      </w:r>
      <w:proofErr w:type="spellStart"/>
      <w:r w:rsidR="006C3873" w:rsidRPr="00F71502">
        <w:rPr>
          <w:rFonts w:ascii="GHEA Grapalat" w:hAnsi="GHEA Grapalat" w:cs="Arial"/>
          <w:sz w:val="20"/>
          <w:szCs w:val="20"/>
          <w:lang w:val="es-ES"/>
        </w:rPr>
        <w:t>շրջանակում</w:t>
      </w:r>
      <w:proofErr w:type="spellEnd"/>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տվել</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թույլ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տալու</w:t>
      </w:r>
      <w:proofErr w:type="spellEnd"/>
      <w:r w:rsidR="00DB3B2E">
        <w:rPr>
          <w:rFonts w:ascii="GHEA Grapalat" w:hAnsi="GHEA Grapalat" w:cs="Arial"/>
          <w:sz w:val="20"/>
          <w:szCs w:val="20"/>
          <w:lang w:val="hy-AM"/>
        </w:rPr>
        <w:t xml:space="preserve"> անբարեխիղճ </w:t>
      </w:r>
      <w:proofErr w:type="gramStart"/>
      <w:r w:rsidR="00DB3B2E">
        <w:rPr>
          <w:rFonts w:ascii="GHEA Grapalat" w:hAnsi="GHEA Grapalat" w:cs="Arial"/>
          <w:sz w:val="20"/>
          <w:szCs w:val="20"/>
          <w:lang w:val="hy-AM"/>
        </w:rPr>
        <w:t xml:space="preserve">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w:t>
      </w:r>
      <w:proofErr w:type="spellStart"/>
      <w:proofErr w:type="gramEnd"/>
      <w:r w:rsidRPr="00F566BF">
        <w:rPr>
          <w:rFonts w:ascii="GHEA Grapalat" w:hAnsi="GHEA Grapalat" w:cs="Arial"/>
          <w:sz w:val="20"/>
          <w:szCs w:val="20"/>
          <w:lang w:val="es-ES"/>
        </w:rPr>
        <w:t>գերիշխող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դիրքի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չարաշահում</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հակամրցակցային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համաձայնություն</w:t>
      </w:r>
      <w:proofErr w:type="spellEnd"/>
      <w:r w:rsidRPr="00F566BF">
        <w:rPr>
          <w:rFonts w:ascii="GHEA Grapalat" w:hAnsi="GHEA Grapalat" w:cs="Arial"/>
          <w:sz w:val="20"/>
          <w:szCs w:val="20"/>
          <w:lang w:val="es-ES"/>
        </w:rPr>
        <w:t>,</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proofErr w:type="spellStart"/>
      <w:r w:rsidRPr="00F566BF">
        <w:rPr>
          <w:rFonts w:ascii="GHEA Grapalat" w:hAnsi="GHEA Grapalat" w:cs="Arial"/>
          <w:sz w:val="20"/>
          <w:szCs w:val="20"/>
          <w:lang w:val="es-ES"/>
        </w:rPr>
        <w:t>բացակայում</w:t>
      </w:r>
      <w:proofErr w:type="spellEnd"/>
      <w:r w:rsidRPr="00F566BF">
        <w:rPr>
          <w:rFonts w:ascii="GHEA Grapalat" w:hAnsi="GHEA Grapalat" w:cs="Arial"/>
          <w:sz w:val="20"/>
          <w:szCs w:val="20"/>
          <w:lang w:val="es-ES"/>
        </w:rPr>
        <w:t xml:space="preserve"> է </w:t>
      </w:r>
      <w:proofErr w:type="spellStart"/>
      <w:r w:rsidRPr="00F566BF">
        <w:rPr>
          <w:rFonts w:ascii="GHEA Grapalat" w:hAnsi="GHEA Grapalat" w:cs="Arial"/>
          <w:sz w:val="20"/>
          <w:szCs w:val="20"/>
          <w:lang w:val="es-ES"/>
        </w:rPr>
        <w:t>հրավերով</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սահմանված</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փոխկապակցված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անձանց</w:t>
      </w:r>
      <w:proofErr w:type="spellEnd"/>
      <w:r w:rsidRPr="00F566BF">
        <w:rPr>
          <w:rFonts w:ascii="GHEA Grapalat" w:hAnsi="GHEA Grapalat" w:cs="Arial"/>
          <w:sz w:val="20"/>
          <w:szCs w:val="20"/>
          <w:lang w:val="es-ES"/>
        </w:rPr>
        <w:t xml:space="preserve"> և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spellStart"/>
      <w:r w:rsidRPr="00F566BF">
        <w:rPr>
          <w:rFonts w:ascii="GHEA Grapalat" w:hAnsi="GHEA Grapalat" w:cs="Arial"/>
          <w:sz w:val="20"/>
          <w:szCs w:val="20"/>
          <w:lang w:val="es-ES"/>
        </w:rPr>
        <w:t>կողմից</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հիմնադրված</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կամ</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ավելի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քան</w:t>
      </w:r>
      <w:proofErr w:type="spellEnd"/>
      <w:r w:rsidRPr="00F566BF">
        <w:rPr>
          <w:rFonts w:ascii="GHEA Grapalat" w:hAnsi="GHEA Grapalat" w:cs="Arial"/>
          <w:sz w:val="20"/>
          <w:szCs w:val="20"/>
          <w:lang w:val="es-ES"/>
        </w:rPr>
        <w:t xml:space="preserve">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w:t>
      </w:r>
      <w:proofErr w:type="spellStart"/>
      <w:r w:rsidRPr="00F566BF">
        <w:rPr>
          <w:rFonts w:ascii="GHEA Grapalat" w:hAnsi="GHEA Grapalat" w:cs="Arial"/>
          <w:sz w:val="20"/>
          <w:szCs w:val="20"/>
          <w:lang w:val="es-ES"/>
        </w:rPr>
        <w:t>ին</w:t>
      </w:r>
      <w:proofErr w:type="spellEnd"/>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spellStart"/>
      <w:r w:rsidRPr="00F566BF">
        <w:rPr>
          <w:rFonts w:ascii="GHEA Grapalat" w:hAnsi="GHEA Grapalat" w:cs="Arial"/>
          <w:sz w:val="20"/>
          <w:szCs w:val="20"/>
          <w:lang w:val="es-ES"/>
        </w:rPr>
        <w:t>պատկանող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բաժնեմաս</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փայաբաժին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ունեցող</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կազմակերպությունների</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միաժամանակյա</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մասնակցության</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դեպք</w:t>
      </w:r>
      <w:proofErr w:type="spellEnd"/>
      <w:r w:rsidRPr="00F566BF">
        <w:rPr>
          <w:rFonts w:ascii="GHEA Grapalat" w:hAnsi="GHEA Grapalat" w:cs="Arial"/>
          <w:sz w:val="20"/>
          <w:szCs w:val="20"/>
          <w:lang w:val="es-ES"/>
        </w:rPr>
        <w:t>:</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r>
      <w:proofErr w:type="spellStart"/>
      <w:r>
        <w:rPr>
          <w:rFonts w:ascii="GHEA Grapalat" w:hAnsi="GHEA Grapalat" w:cs="Arial"/>
          <w:sz w:val="20"/>
          <w:szCs w:val="20"/>
          <w:lang w:val="es-ES"/>
        </w:rPr>
        <w:t>Ս</w:t>
      </w:r>
      <w:r w:rsidR="006C3873" w:rsidRPr="00F566BF">
        <w:rPr>
          <w:rFonts w:ascii="GHEA Grapalat" w:hAnsi="GHEA Grapalat" w:cs="Arial"/>
          <w:sz w:val="20"/>
          <w:szCs w:val="20"/>
          <w:lang w:val="es-ES"/>
        </w:rPr>
        <w:t>տորև</w:t>
      </w:r>
      <w:proofErr w:type="spellEnd"/>
      <w:r w:rsidR="006C3873" w:rsidRPr="00F566BF">
        <w:rPr>
          <w:rFonts w:ascii="GHEA Grapalat" w:hAnsi="GHEA Grapalat" w:cs="Arial"/>
          <w:sz w:val="20"/>
          <w:szCs w:val="20"/>
          <w:lang w:val="es-ES"/>
        </w:rPr>
        <w:t xml:space="preserve"> </w:t>
      </w:r>
      <w:proofErr w:type="spellStart"/>
      <w:proofErr w:type="gramStart"/>
      <w:r w:rsidR="006C3873" w:rsidRPr="00F566BF">
        <w:rPr>
          <w:rFonts w:ascii="GHEA Grapalat" w:hAnsi="GHEA Grapalat" w:cs="Arial"/>
          <w:sz w:val="20"/>
          <w:szCs w:val="20"/>
          <w:lang w:val="es-ES"/>
        </w:rPr>
        <w:t>ներկայացնում</w:t>
      </w:r>
      <w:proofErr w:type="spellEnd"/>
      <w:r w:rsidR="006C3873" w:rsidRPr="00F566BF">
        <w:rPr>
          <w:rFonts w:ascii="GHEA Grapalat" w:hAnsi="GHEA Grapalat" w:cs="Arial"/>
          <w:sz w:val="20"/>
          <w:szCs w:val="20"/>
          <w:lang w:val="es-ES"/>
        </w:rPr>
        <w:t xml:space="preserve"> </w:t>
      </w:r>
      <w:r w:rsidR="00E21520">
        <w:rPr>
          <w:rFonts w:ascii="GHEA Grapalat" w:hAnsi="GHEA Grapalat" w:cs="Arial"/>
          <w:sz w:val="20"/>
          <w:szCs w:val="20"/>
          <w:lang w:val="hy-AM"/>
        </w:rPr>
        <w:t xml:space="preserve"> </w:t>
      </w:r>
      <w:r>
        <w:rPr>
          <w:rFonts w:ascii="GHEA Grapalat" w:hAnsi="GHEA Grapalat" w:cs="Arial"/>
          <w:sz w:val="20"/>
          <w:szCs w:val="20"/>
          <w:lang w:val="hy-AM"/>
        </w:rPr>
        <w:t>է</w:t>
      </w:r>
      <w:proofErr w:type="gramEnd"/>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proofErr w:type="spellStart"/>
      <w:r w:rsidRPr="00F87FBC">
        <w:rPr>
          <w:rFonts w:ascii="GHEA Grapalat" w:hAnsi="GHEA Grapalat" w:cs="Arial"/>
          <w:sz w:val="20"/>
          <w:szCs w:val="20"/>
          <w:lang w:val="es-ES"/>
        </w:rPr>
        <w:t>իրական</w:t>
      </w:r>
      <w:proofErr w:type="spellEnd"/>
      <w:r w:rsidRPr="00F87FBC">
        <w:rPr>
          <w:rFonts w:ascii="GHEA Grapalat" w:hAnsi="GHEA Grapalat" w:cs="Arial"/>
          <w:sz w:val="20"/>
          <w:szCs w:val="20"/>
          <w:lang w:val="es-ES"/>
        </w:rPr>
        <w:t xml:space="preserve"> շահառուների</w:t>
      </w:r>
      <w:r w:rsidRPr="00821851">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վերաբերյալ</w:t>
      </w:r>
      <w:proofErr w:type="spellEnd"/>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spellStart"/>
      <w:r w:rsidRPr="00F87FBC">
        <w:rPr>
          <w:rFonts w:ascii="GHEA Grapalat" w:hAnsi="GHEA Grapalat" w:cs="Arial"/>
          <w:sz w:val="20"/>
          <w:szCs w:val="20"/>
          <w:lang w:val="es-ES"/>
        </w:rPr>
        <w:t>տեղեկություններ</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պարունակող</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կայքէջի</w:t>
      </w:r>
      <w:proofErr w:type="spellEnd"/>
      <w:r w:rsidRPr="00F87FBC">
        <w:rPr>
          <w:rFonts w:ascii="GHEA Grapalat" w:hAnsi="GHEA Grapalat" w:cs="Arial"/>
          <w:sz w:val="20"/>
          <w:szCs w:val="20"/>
          <w:lang w:val="es-ES"/>
        </w:rPr>
        <w:t xml:space="preserve"> </w:t>
      </w:r>
      <w:proofErr w:type="spellStart"/>
      <w:r w:rsidRPr="00F87FBC">
        <w:rPr>
          <w:rFonts w:ascii="GHEA Grapalat" w:hAnsi="GHEA Grapalat" w:cs="Arial"/>
          <w:sz w:val="20"/>
          <w:szCs w:val="20"/>
          <w:lang w:val="es-ES"/>
        </w:rPr>
        <w:t>հղումը</w:t>
      </w:r>
      <w:proofErr w:type="spellEnd"/>
      <w:r w:rsidRPr="00F87FBC">
        <w:rPr>
          <w:rFonts w:ascii="GHEA Grapalat" w:hAnsi="GHEA Grapalat" w:cs="Arial"/>
          <w:sz w:val="20"/>
          <w:szCs w:val="20"/>
          <w:lang w:val="es-ES"/>
        </w:rPr>
        <w:t>՝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w:t>
      </w:r>
      <w:proofErr w:type="gramStart"/>
      <w:r w:rsidRPr="000371F5">
        <w:rPr>
          <w:rFonts w:ascii="GHEA Grapalat" w:hAnsi="GHEA Grapalat"/>
          <w:sz w:val="20"/>
          <w:lang w:val="es-ES"/>
        </w:rPr>
        <w:t xml:space="preserve">է </w:t>
      </w:r>
      <w:bookmarkStart w:id="7"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proofErr w:type="gram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7"/>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4E0E402A"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440ABA">
        <w:rPr>
          <w:rFonts w:ascii="GHEA Grapalat" w:hAnsi="GHEA Grapalat"/>
          <w:b/>
          <w:lang w:val="hy-AM"/>
        </w:rPr>
        <w:t>ԵՔ-ԲՄԽԾՁԲ-26/29</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474722C2" w:rsidR="0019138A" w:rsidRPr="009A5836" w:rsidRDefault="00AE330B" w:rsidP="0019138A">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19138A" w:rsidRPr="009A5836">
        <w:rPr>
          <w:rFonts w:ascii="GHEA Grapalat" w:hAnsi="GHEA Grapalat" w:cs="Arial"/>
          <w:b/>
          <w:lang w:val="hy-AM"/>
        </w:rPr>
        <w:t xml:space="preserve"> մրցույթի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DC0D0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DC0D0F">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878" w:type="dxa"/>
            <w:vMerge w:val="restart"/>
            <w:vAlign w:val="center"/>
          </w:tcPr>
          <w:p w14:paraId="58D1C773" w14:textId="024919A5" w:rsidR="00CA14D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p w14:paraId="708E5E78" w14:textId="2A4A997E" w:rsidR="00CA14D6" w:rsidRPr="00CA14D6" w:rsidRDefault="00CA14D6" w:rsidP="00DC0D0F">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w:t>
            </w:r>
            <w:proofErr w:type="spellStart"/>
            <w:r w:rsidRPr="00CA14D6">
              <w:rPr>
                <w:rFonts w:ascii="GHEA Grapalat" w:hAnsi="GHEA Grapalat"/>
                <w:b/>
                <w:bCs/>
                <w:i/>
                <w:iCs/>
                <w:color w:val="FF0000"/>
                <w:sz w:val="18"/>
                <w:szCs w:val="20"/>
                <w:lang w:val="es-ES"/>
              </w:rPr>
              <w:t>համաձայն</w:t>
            </w:r>
            <w:proofErr w:type="spellEnd"/>
            <w:r w:rsidRPr="00CA14D6">
              <w:rPr>
                <w:rFonts w:ascii="GHEA Grapalat" w:hAnsi="GHEA Grapalat"/>
                <w:b/>
                <w:bCs/>
                <w:i/>
                <w:iCs/>
                <w:color w:val="FF0000"/>
                <w:sz w:val="18"/>
                <w:szCs w:val="20"/>
                <w:lang w:val="es-ES"/>
              </w:rPr>
              <w:t xml:space="preserve"> ՀՀ </w:t>
            </w:r>
            <w:proofErr w:type="spellStart"/>
            <w:r w:rsidRPr="00CA14D6">
              <w:rPr>
                <w:rFonts w:ascii="GHEA Grapalat" w:hAnsi="GHEA Grapalat"/>
                <w:b/>
                <w:bCs/>
                <w:i/>
                <w:iCs/>
                <w:color w:val="FF0000"/>
                <w:sz w:val="18"/>
                <w:szCs w:val="20"/>
                <w:lang w:val="es-ES"/>
              </w:rPr>
              <w:t>քաղաքաշինության</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կոմիտեի</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կողմից</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տրամադրվող</w:t>
            </w:r>
            <w:proofErr w:type="spellEnd"/>
            <w:r w:rsidRPr="00CA14D6">
              <w:rPr>
                <w:rFonts w:ascii="GHEA Grapalat" w:hAnsi="GHEA Grapalat"/>
                <w:b/>
                <w:bCs/>
                <w:i/>
                <w:iCs/>
                <w:color w:val="FF0000"/>
                <w:sz w:val="18"/>
                <w:szCs w:val="20"/>
                <w:lang w:val="es-ES"/>
              </w:rPr>
              <w:t xml:space="preserve"> </w:t>
            </w:r>
            <w:proofErr w:type="spellStart"/>
            <w:r w:rsidRPr="00CA14D6">
              <w:rPr>
                <w:rFonts w:ascii="GHEA Grapalat" w:hAnsi="GHEA Grapalat"/>
                <w:b/>
                <w:bCs/>
                <w:i/>
                <w:iCs/>
                <w:color w:val="FF0000"/>
                <w:sz w:val="18"/>
                <w:szCs w:val="20"/>
                <w:lang w:val="es-ES"/>
              </w:rPr>
              <w:t>հավաստագրի</w:t>
            </w:r>
            <w:proofErr w:type="spellEnd"/>
            <w:r w:rsidRPr="00CA14D6">
              <w:rPr>
                <w:rFonts w:ascii="GHEA Grapalat" w:hAnsi="GHEA Grapalat"/>
                <w:b/>
                <w:bCs/>
                <w:i/>
                <w:iCs/>
                <w:color w:val="FF0000"/>
                <w:sz w:val="18"/>
                <w:szCs w:val="20"/>
                <w:lang w:val="es-ES"/>
              </w:rPr>
              <w:t>/</w:t>
            </w:r>
          </w:p>
        </w:tc>
        <w:tc>
          <w:tcPr>
            <w:tcW w:w="5611" w:type="dxa"/>
            <w:gridSpan w:val="2"/>
            <w:vAlign w:val="center"/>
          </w:tcPr>
          <w:p w14:paraId="20CB106A" w14:textId="77777777" w:rsidR="00CA14D6" w:rsidRPr="005E1F72"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r>
      <w:tr w:rsidR="00CA14D6" w:rsidRPr="00C725B8" w14:paraId="1F4E8CCA" w14:textId="77777777" w:rsidTr="008A4BAB">
        <w:trPr>
          <w:cantSplit/>
          <w:trHeight w:val="313"/>
        </w:trPr>
        <w:tc>
          <w:tcPr>
            <w:tcW w:w="727" w:type="dxa"/>
            <w:vMerge/>
            <w:vAlign w:val="center"/>
          </w:tcPr>
          <w:p w14:paraId="08CDFF70" w14:textId="77777777" w:rsidR="00CA14D6" w:rsidRPr="005E1F72" w:rsidRDefault="00CA14D6" w:rsidP="00DC0D0F">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DC0D0F">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DC0D0F">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3028" w:type="dxa"/>
            <w:vAlign w:val="center"/>
          </w:tcPr>
          <w:p w14:paraId="40E7F123" w14:textId="77777777" w:rsidR="00CA14D6" w:rsidRPr="005E1F72" w:rsidDel="00B57526" w:rsidRDefault="00CA14D6" w:rsidP="00DC0D0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r>
      <w:tr w:rsidR="00CA14D6" w:rsidRPr="00C725B8" w14:paraId="7D40508B" w14:textId="77777777" w:rsidTr="008A4BAB">
        <w:trPr>
          <w:cantSplit/>
          <w:trHeight w:val="287"/>
        </w:trPr>
        <w:tc>
          <w:tcPr>
            <w:tcW w:w="727" w:type="dxa"/>
          </w:tcPr>
          <w:p w14:paraId="237BEE90" w14:textId="77777777" w:rsidR="00CA14D6" w:rsidRPr="005E1F72" w:rsidRDefault="00CA14D6" w:rsidP="00DC0D0F">
            <w:pPr>
              <w:jc w:val="center"/>
              <w:rPr>
                <w:rFonts w:ascii="GHEA Grapalat" w:hAnsi="GHEA Grapalat"/>
                <w:sz w:val="20"/>
                <w:lang w:val="es-ES"/>
              </w:rPr>
            </w:pPr>
          </w:p>
        </w:tc>
        <w:tc>
          <w:tcPr>
            <w:tcW w:w="2348" w:type="dxa"/>
          </w:tcPr>
          <w:p w14:paraId="647BC13C" w14:textId="77777777" w:rsidR="00CA14D6" w:rsidRPr="005E1F72" w:rsidRDefault="00CA14D6" w:rsidP="00DC0D0F">
            <w:pPr>
              <w:jc w:val="center"/>
              <w:rPr>
                <w:rFonts w:ascii="GHEA Grapalat" w:hAnsi="GHEA Grapalat"/>
                <w:sz w:val="20"/>
                <w:lang w:val="hy-AM"/>
              </w:rPr>
            </w:pPr>
          </w:p>
        </w:tc>
        <w:tc>
          <w:tcPr>
            <w:tcW w:w="1878" w:type="dxa"/>
          </w:tcPr>
          <w:p w14:paraId="7AB0FA1A" w14:textId="77777777" w:rsidR="00CA14D6" w:rsidRPr="005E1F72" w:rsidRDefault="00CA14D6" w:rsidP="00DC0D0F">
            <w:pPr>
              <w:jc w:val="center"/>
              <w:rPr>
                <w:rFonts w:ascii="GHEA Grapalat" w:hAnsi="GHEA Grapalat"/>
                <w:sz w:val="20"/>
                <w:lang w:val="hy-AM"/>
              </w:rPr>
            </w:pPr>
          </w:p>
        </w:tc>
        <w:tc>
          <w:tcPr>
            <w:tcW w:w="2582" w:type="dxa"/>
          </w:tcPr>
          <w:p w14:paraId="7277B971" w14:textId="77777777" w:rsidR="00CA14D6" w:rsidRPr="005E1F72" w:rsidRDefault="00CA14D6" w:rsidP="00DC0D0F">
            <w:pPr>
              <w:jc w:val="center"/>
              <w:rPr>
                <w:rFonts w:ascii="GHEA Grapalat" w:hAnsi="GHEA Grapalat"/>
                <w:sz w:val="20"/>
                <w:lang w:val="hy-AM"/>
              </w:rPr>
            </w:pPr>
          </w:p>
        </w:tc>
        <w:tc>
          <w:tcPr>
            <w:tcW w:w="3028" w:type="dxa"/>
          </w:tcPr>
          <w:p w14:paraId="761229F2" w14:textId="77777777" w:rsidR="00CA14D6" w:rsidRPr="005E1F72" w:rsidRDefault="00CA14D6" w:rsidP="00DC0D0F">
            <w:pPr>
              <w:jc w:val="center"/>
              <w:rPr>
                <w:rFonts w:ascii="GHEA Grapalat" w:hAnsi="GHEA Grapalat"/>
                <w:sz w:val="20"/>
                <w:lang w:val="hy-AM"/>
              </w:rPr>
            </w:pPr>
          </w:p>
        </w:tc>
      </w:tr>
      <w:tr w:rsidR="00CA14D6" w:rsidRPr="00C725B8" w14:paraId="731E0D7B" w14:textId="77777777" w:rsidTr="008A4BAB">
        <w:trPr>
          <w:cantSplit/>
          <w:trHeight w:val="274"/>
        </w:trPr>
        <w:tc>
          <w:tcPr>
            <w:tcW w:w="727" w:type="dxa"/>
          </w:tcPr>
          <w:p w14:paraId="275ED20B" w14:textId="77777777" w:rsidR="00CA14D6" w:rsidRPr="005E1F72" w:rsidRDefault="00CA14D6" w:rsidP="00DC0D0F">
            <w:pPr>
              <w:jc w:val="center"/>
              <w:rPr>
                <w:rFonts w:ascii="GHEA Grapalat" w:hAnsi="GHEA Grapalat"/>
                <w:sz w:val="20"/>
                <w:lang w:val="es-ES"/>
              </w:rPr>
            </w:pPr>
          </w:p>
        </w:tc>
        <w:tc>
          <w:tcPr>
            <w:tcW w:w="2348" w:type="dxa"/>
          </w:tcPr>
          <w:p w14:paraId="7BACB90C" w14:textId="77777777" w:rsidR="00CA14D6" w:rsidRPr="005E1F72" w:rsidRDefault="00CA14D6" w:rsidP="00DC0D0F">
            <w:pPr>
              <w:jc w:val="center"/>
              <w:rPr>
                <w:rFonts w:ascii="GHEA Grapalat" w:hAnsi="GHEA Grapalat"/>
                <w:sz w:val="20"/>
                <w:lang w:val="hy-AM"/>
              </w:rPr>
            </w:pPr>
          </w:p>
        </w:tc>
        <w:tc>
          <w:tcPr>
            <w:tcW w:w="1878" w:type="dxa"/>
          </w:tcPr>
          <w:p w14:paraId="2C440562" w14:textId="77777777" w:rsidR="00CA14D6" w:rsidRPr="005E1F72" w:rsidRDefault="00CA14D6" w:rsidP="00DC0D0F">
            <w:pPr>
              <w:jc w:val="center"/>
              <w:rPr>
                <w:rFonts w:ascii="GHEA Grapalat" w:hAnsi="GHEA Grapalat"/>
                <w:sz w:val="20"/>
                <w:lang w:val="hy-AM"/>
              </w:rPr>
            </w:pPr>
          </w:p>
        </w:tc>
        <w:tc>
          <w:tcPr>
            <w:tcW w:w="2582" w:type="dxa"/>
          </w:tcPr>
          <w:p w14:paraId="488F5C8A" w14:textId="77777777" w:rsidR="00CA14D6" w:rsidRPr="005E1F72" w:rsidRDefault="00CA14D6" w:rsidP="00DC0D0F">
            <w:pPr>
              <w:jc w:val="center"/>
              <w:rPr>
                <w:rFonts w:ascii="GHEA Grapalat" w:hAnsi="GHEA Grapalat"/>
                <w:sz w:val="20"/>
                <w:lang w:val="hy-AM"/>
              </w:rPr>
            </w:pPr>
          </w:p>
        </w:tc>
        <w:tc>
          <w:tcPr>
            <w:tcW w:w="3028" w:type="dxa"/>
          </w:tcPr>
          <w:p w14:paraId="3EDDEF1A" w14:textId="77777777" w:rsidR="00CA14D6" w:rsidRPr="005E1F72" w:rsidRDefault="00CA14D6" w:rsidP="00DC0D0F">
            <w:pPr>
              <w:jc w:val="center"/>
              <w:rPr>
                <w:rFonts w:ascii="GHEA Grapalat" w:hAnsi="GHEA Grapalat"/>
                <w:sz w:val="20"/>
                <w:lang w:val="hy-AM"/>
              </w:rPr>
            </w:pPr>
          </w:p>
        </w:tc>
      </w:tr>
      <w:tr w:rsidR="00CA14D6" w:rsidRPr="00C725B8" w14:paraId="3E64B2E6" w14:textId="77777777" w:rsidTr="008A4BAB">
        <w:trPr>
          <w:cantSplit/>
          <w:trHeight w:val="274"/>
        </w:trPr>
        <w:tc>
          <w:tcPr>
            <w:tcW w:w="727" w:type="dxa"/>
          </w:tcPr>
          <w:p w14:paraId="62F82A48" w14:textId="77777777" w:rsidR="00CA14D6" w:rsidRPr="005E1F72" w:rsidRDefault="00CA14D6" w:rsidP="00DC0D0F">
            <w:pPr>
              <w:jc w:val="center"/>
              <w:rPr>
                <w:rFonts w:ascii="GHEA Grapalat" w:hAnsi="GHEA Grapalat"/>
                <w:sz w:val="20"/>
                <w:lang w:val="es-ES"/>
              </w:rPr>
            </w:pPr>
          </w:p>
        </w:tc>
        <w:tc>
          <w:tcPr>
            <w:tcW w:w="2348" w:type="dxa"/>
          </w:tcPr>
          <w:p w14:paraId="657AFD12" w14:textId="77777777" w:rsidR="00CA14D6" w:rsidRPr="005E1F72" w:rsidRDefault="00CA14D6" w:rsidP="00DC0D0F">
            <w:pPr>
              <w:jc w:val="center"/>
              <w:rPr>
                <w:rFonts w:ascii="GHEA Grapalat" w:hAnsi="GHEA Grapalat"/>
                <w:sz w:val="20"/>
                <w:lang w:val="hy-AM"/>
              </w:rPr>
            </w:pPr>
          </w:p>
        </w:tc>
        <w:tc>
          <w:tcPr>
            <w:tcW w:w="1878" w:type="dxa"/>
          </w:tcPr>
          <w:p w14:paraId="3A4B917A" w14:textId="77777777" w:rsidR="00CA14D6" w:rsidRPr="005E1F72" w:rsidRDefault="00CA14D6" w:rsidP="00DC0D0F">
            <w:pPr>
              <w:jc w:val="center"/>
              <w:rPr>
                <w:rFonts w:ascii="GHEA Grapalat" w:hAnsi="GHEA Grapalat"/>
                <w:sz w:val="20"/>
                <w:lang w:val="hy-AM"/>
              </w:rPr>
            </w:pPr>
          </w:p>
        </w:tc>
        <w:tc>
          <w:tcPr>
            <w:tcW w:w="2582" w:type="dxa"/>
          </w:tcPr>
          <w:p w14:paraId="0018CB6B" w14:textId="77777777" w:rsidR="00CA14D6" w:rsidRPr="005E1F72" w:rsidRDefault="00CA14D6" w:rsidP="00DC0D0F">
            <w:pPr>
              <w:jc w:val="center"/>
              <w:rPr>
                <w:rFonts w:ascii="GHEA Grapalat" w:hAnsi="GHEA Grapalat"/>
                <w:sz w:val="20"/>
                <w:lang w:val="hy-AM"/>
              </w:rPr>
            </w:pPr>
          </w:p>
        </w:tc>
        <w:tc>
          <w:tcPr>
            <w:tcW w:w="3028" w:type="dxa"/>
          </w:tcPr>
          <w:p w14:paraId="52407008" w14:textId="77777777" w:rsidR="00CA14D6" w:rsidRPr="005E1F72" w:rsidRDefault="00CA14D6" w:rsidP="00DC0D0F">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sid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մասնագետների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անձնագրերի</w:t>
      </w:r>
      <w:proofErr w:type="spellEnd"/>
      <w:r w:rsidR="00CA14D6" w:rsidRPr="00CA14D6">
        <w:rPr>
          <w:rFonts w:ascii="GHEA Grapalat" w:hAnsi="GHEA Grapalat" w:cs="Arial"/>
          <w:sz w:val="20"/>
          <w:szCs w:val="20"/>
          <w:lang w:val="es-ES"/>
        </w:rPr>
        <w:t xml:space="preserve"> և </w:t>
      </w:r>
      <w:proofErr w:type="spellStart"/>
      <w:r w:rsidR="00CA14D6" w:rsidRPr="00CA14D6">
        <w:rPr>
          <w:rFonts w:ascii="GHEA Grapalat" w:hAnsi="GHEA Grapalat" w:cs="Arial"/>
          <w:sz w:val="20"/>
          <w:szCs w:val="20"/>
          <w:lang w:val="es-ES"/>
        </w:rPr>
        <w:t>որակավորումը</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փաստաթղթի</w:t>
      </w:r>
      <w:proofErr w:type="spellEnd"/>
      <w:r w:rsidR="00CA14D6" w:rsidRPr="00CA14D6">
        <w:rPr>
          <w:rFonts w:ascii="GHEA Grapalat" w:hAnsi="GHEA Grapalat" w:cs="Arial"/>
          <w:sz w:val="20"/>
          <w:szCs w:val="20"/>
          <w:lang w:val="es-ES"/>
        </w:rPr>
        <w:t xml:space="preserve">՝ ՀՀ </w:t>
      </w:r>
      <w:proofErr w:type="spellStart"/>
      <w:r w:rsidR="00CA14D6" w:rsidRPr="00CA14D6">
        <w:rPr>
          <w:rFonts w:ascii="GHEA Grapalat" w:hAnsi="GHEA Grapalat" w:cs="Arial"/>
          <w:sz w:val="20"/>
          <w:szCs w:val="20"/>
          <w:lang w:val="es-ES"/>
        </w:rPr>
        <w:t>քաղաքաշինության</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կոմիտեի</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կողմից</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տրամադրվող</w:t>
      </w:r>
      <w:proofErr w:type="spellEnd"/>
      <w:r w:rsidR="00CA14D6" w:rsidRPr="00CA14D6">
        <w:rPr>
          <w:rFonts w:ascii="GHEA Grapalat" w:hAnsi="GHEA Grapalat" w:cs="Arial"/>
          <w:sz w:val="20"/>
          <w:szCs w:val="20"/>
          <w:lang w:val="es-ES"/>
        </w:rPr>
        <w:t xml:space="preserve"> </w:t>
      </w:r>
      <w:proofErr w:type="spellStart"/>
      <w:r w:rsidR="00CA14D6" w:rsidRPr="00CA14D6">
        <w:rPr>
          <w:rFonts w:ascii="GHEA Grapalat" w:hAnsi="GHEA Grapalat" w:cs="Arial"/>
          <w:sz w:val="20"/>
          <w:szCs w:val="20"/>
          <w:lang w:val="es-ES"/>
        </w:rPr>
        <w:t>հավաստագրի</w:t>
      </w:r>
      <w:proofErr w:type="spellEnd"/>
      <w:r w:rsidR="00CA14D6" w:rsidRPr="00CA14D6">
        <w:rPr>
          <w:rFonts w:ascii="GHEA Grapalat" w:hAnsi="GHEA Grapalat" w:cs="Arial"/>
          <w:sz w:val="20"/>
          <w:szCs w:val="20"/>
          <w:lang w:val="es-ES"/>
        </w:rPr>
        <w:t xml:space="preserve">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3E64E24C" w14:textId="77777777" w:rsidR="00AB4AE7" w:rsidRDefault="00AB4AE7" w:rsidP="00161442">
      <w:pPr>
        <w:pStyle w:val="BodyTextIndent3"/>
        <w:spacing w:line="240" w:lineRule="auto"/>
        <w:ind w:firstLine="0"/>
        <w:jc w:val="right"/>
        <w:rPr>
          <w:rFonts w:ascii="GHEA Grapalat" w:hAnsi="GHEA Grapalat" w:cs="Sylfaen"/>
          <w:b/>
          <w:lang w:val="hy-AM"/>
        </w:rPr>
      </w:pPr>
    </w:p>
    <w:p w14:paraId="217FAEA9" w14:textId="77777777" w:rsidR="00AB4AE7" w:rsidRDefault="00AB4AE7" w:rsidP="00161442">
      <w:pPr>
        <w:pStyle w:val="BodyTextIndent3"/>
        <w:spacing w:line="240" w:lineRule="auto"/>
        <w:ind w:firstLine="0"/>
        <w:jc w:val="right"/>
        <w:rPr>
          <w:rFonts w:ascii="GHEA Grapalat" w:hAnsi="GHEA Grapalat" w:cs="Sylfaen"/>
          <w:b/>
          <w:lang w:val="hy-AM"/>
        </w:rPr>
      </w:pPr>
    </w:p>
    <w:p w14:paraId="296986C0" w14:textId="3F4A53DA"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58DBEBC4"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440ABA">
        <w:rPr>
          <w:rFonts w:ascii="GHEA Grapalat" w:hAnsi="GHEA Grapalat"/>
          <w:b/>
          <w:lang w:val="hy-AM"/>
        </w:rPr>
        <w:t>ԵՔ-ԲՄԽԾՁԲ-26/29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092D3BAC" w:rsidR="00161442" w:rsidRDefault="00AE330B"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161442" w:rsidRPr="00F566BF">
        <w:rPr>
          <w:rFonts w:ascii="GHEA Grapalat" w:hAnsi="GHEA Grapalat" w:cs="Arial"/>
          <w:b/>
          <w:lang w:val="hy-AM"/>
        </w:rPr>
        <w:t xml:space="preserve"> մրցույթի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6C1A005F"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C8D1F3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279C6B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54C95C2E"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958E55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626246EA"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20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76017E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326DB311"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8B21912" w14:textId="77777777" w:rsidTr="00F121A0">
        <w:tc>
          <w:tcPr>
            <w:tcW w:w="9016" w:type="dxa"/>
            <w:gridSpan w:val="2"/>
            <w:vAlign w:val="center"/>
          </w:tcPr>
          <w:p w14:paraId="5899A0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433BD5C9" w14:textId="77777777" w:rsidTr="00F121A0">
        <w:tc>
          <w:tcPr>
            <w:tcW w:w="9016" w:type="dxa"/>
            <w:gridSpan w:val="2"/>
            <w:vAlign w:val="center"/>
          </w:tcPr>
          <w:p w14:paraId="0378901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hAnsi="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 և «բ»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տիրապետում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ձայնի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բաժնեմասերի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բաժնետոմսերի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փայերի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կերպով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10 և </w:t>
            </w:r>
            <w:proofErr w:type="spellStart"/>
            <w:r w:rsidR="00CE11B7" w:rsidRPr="00FD1EE4">
              <w:rPr>
                <w:rFonts w:ascii="GHEA Grapalat" w:eastAsia="GHEA Grapalat" w:hAnsi="GHEA Grapalat" w:cs="GHEA Grapalat"/>
              </w:rPr>
              <w:t>ավելի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տոկոս</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կանոնադրական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կապիտալում</w:t>
            </w:r>
            <w:proofErr w:type="spellEnd"/>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8B8876C"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p w14:paraId="1A30159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Անուղղակի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մասնակցություն</w:t>
            </w:r>
            <w:proofErr w:type="spellEnd"/>
          </w:p>
        </w:tc>
      </w:tr>
      <w:tr w:rsidR="00CE11B7" w:rsidRPr="00FD1EE4" w14:paraId="1A6BBC07" w14:textId="77777777" w:rsidTr="00F121A0">
        <w:tc>
          <w:tcPr>
            <w:tcW w:w="9016" w:type="dxa"/>
            <w:gridSpan w:val="2"/>
            <w:vAlign w:val="center"/>
          </w:tcPr>
          <w:p w14:paraId="5B139C9B"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իրավունք</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ունի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նշանակելու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հեռացնելու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կառավարման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մարմինների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անդամների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մեծամասնությանը</w:t>
            </w:r>
            <w:proofErr w:type="spellEnd"/>
          </w:p>
        </w:tc>
      </w:tr>
      <w:tr w:rsidR="00CE11B7" w:rsidRPr="00FD1EE4" w14:paraId="0A83B8BA" w14:textId="77777777" w:rsidTr="00F121A0">
        <w:tc>
          <w:tcPr>
            <w:tcW w:w="9016" w:type="dxa"/>
            <w:gridSpan w:val="2"/>
            <w:vAlign w:val="center"/>
          </w:tcPr>
          <w:p w14:paraId="32192A9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անհատույց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ստացել</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հաշվետու</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նախորդող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տարվա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ստացած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շահույթի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առնվազն</w:t>
            </w:r>
            <w:proofErr w:type="spellEnd"/>
            <w:r w:rsidR="00CE11B7" w:rsidRPr="00FD1EE4">
              <w:rPr>
                <w:rFonts w:ascii="GHEA Grapalat" w:eastAsia="GHEA Grapalat" w:hAnsi="GHEA Grapalat" w:cs="GHEA Grapalat"/>
              </w:rPr>
              <w:t xml:space="preserve"> 15 </w:t>
            </w:r>
            <w:proofErr w:type="spellStart"/>
            <w:r w:rsidR="00CE11B7" w:rsidRPr="00FD1EE4">
              <w:rPr>
                <w:rFonts w:ascii="GHEA Grapalat" w:eastAsia="GHEA Grapalat" w:hAnsi="GHEA Grapalat" w:cs="GHEA Grapalat"/>
              </w:rPr>
              <w:t>տոկոսի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չափով</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օգուտ</w:t>
            </w:r>
            <w:proofErr w:type="spellEnd"/>
          </w:p>
        </w:tc>
      </w:tr>
      <w:tr w:rsidR="00CE11B7" w:rsidRPr="00FD1EE4" w14:paraId="47CD326D" w14:textId="77777777" w:rsidTr="00F121A0">
        <w:tc>
          <w:tcPr>
            <w:tcW w:w="9016" w:type="dxa"/>
            <w:gridSpan w:val="2"/>
            <w:vAlign w:val="center"/>
          </w:tcPr>
          <w:p w14:paraId="7A527130"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նկատմամբ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իրական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փաստացի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վերահսկողություն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միջոցներով</w:t>
            </w:r>
            <w:proofErr w:type="spellEnd"/>
          </w:p>
        </w:tc>
      </w:tr>
      <w:tr w:rsidR="00CE11B7" w:rsidRPr="00FD1EE4" w14:paraId="76C06375" w14:textId="77777777" w:rsidTr="00F121A0">
        <w:tc>
          <w:tcPr>
            <w:tcW w:w="9016" w:type="dxa"/>
            <w:gridSpan w:val="2"/>
            <w:vAlign w:val="center"/>
          </w:tcPr>
          <w:p w14:paraId="26146055"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proofErr w:type="spellStart"/>
            <w:r w:rsidR="00CE11B7" w:rsidRPr="00FD1EE4">
              <w:rPr>
                <w:rFonts w:ascii="GHEA Grapalat" w:eastAsia="GHEA Grapalat" w:hAnsi="GHEA Grapalat" w:cs="GHEA Grapalat"/>
              </w:rPr>
              <w:t>հանդիսանում</w:t>
            </w:r>
            <w:proofErr w:type="spellEnd"/>
            <w:r w:rsidR="00CE11B7" w:rsidRPr="00FD1EE4">
              <w:rPr>
                <w:rFonts w:ascii="GHEA Grapalat" w:eastAsia="GHEA Grapalat" w:hAnsi="GHEA Grapalat" w:cs="GHEA Grapalat"/>
              </w:rPr>
              <w:t xml:space="preserve"> է </w:t>
            </w:r>
            <w:proofErr w:type="spellStart"/>
            <w:r w:rsidR="00CE11B7" w:rsidRPr="00FD1EE4">
              <w:rPr>
                <w:rFonts w:ascii="GHEA Grapalat" w:eastAsia="GHEA Grapalat" w:hAnsi="GHEA Grapalat" w:cs="GHEA Grapalat"/>
              </w:rPr>
              <w:t>տվյալ</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իրավաբանական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գործունեության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ընդհանուր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կամ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ընթացիկ</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ղեկավարումն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իրականացնող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պաշտոնատար</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այն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դեպքում</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երբ</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առկա</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չէ</w:t>
            </w:r>
            <w:proofErr w:type="spellEnd"/>
            <w:r w:rsidR="00CE11B7" w:rsidRPr="00FD1EE4">
              <w:rPr>
                <w:rFonts w:ascii="GHEA Grapalat" w:eastAsia="GHEA Grapalat" w:hAnsi="GHEA Grapalat" w:cs="GHEA Grapalat"/>
              </w:rPr>
              <w:t xml:space="preserve"> «ա»-«դ» </w:t>
            </w:r>
            <w:proofErr w:type="spellStart"/>
            <w:r w:rsidR="00CE11B7" w:rsidRPr="00FD1EE4">
              <w:rPr>
                <w:rFonts w:ascii="GHEA Grapalat" w:eastAsia="GHEA Grapalat" w:hAnsi="GHEA Grapalat" w:cs="GHEA Grapalat"/>
              </w:rPr>
              <w:t>կետերի</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պահանջներին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համապատասխանող</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ֆիզիկական</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w:t>
            </w:r>
            <w:proofErr w:type="spellEnd"/>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69780FE3"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Առանձին</w:t>
            </w:r>
            <w:proofErr w:type="spellEnd"/>
            <w:r w:rsidR="00CE11B7" w:rsidRPr="00FD1EE4">
              <w:rPr>
                <w:rFonts w:ascii="GHEA Grapalat" w:eastAsia="GHEA Grapalat" w:hAnsi="GHEA Grapalat" w:cs="GHEA Grapalat"/>
              </w:rPr>
              <w:t xml:space="preserve"> </w:t>
            </w:r>
          </w:p>
          <w:p w14:paraId="3E065C2B" w14:textId="77777777" w:rsidR="00CE11B7" w:rsidRPr="00FD1EE4"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Փոխկապակցված</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անձանց</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հետ</w:t>
            </w:r>
            <w:proofErr w:type="spellEnd"/>
            <w:r w:rsidR="00CE11B7" w:rsidRPr="00FD1EE4">
              <w:rPr>
                <w:rFonts w:ascii="GHEA Grapalat" w:eastAsia="GHEA Grapalat" w:hAnsi="GHEA Grapalat" w:cs="GHEA Grapalat"/>
              </w:rPr>
              <w:t xml:space="preserve"> </w:t>
            </w:r>
            <w:proofErr w:type="spellStart"/>
            <w:r w:rsidR="00CE11B7" w:rsidRPr="00FD1EE4">
              <w:rPr>
                <w:rFonts w:ascii="GHEA Grapalat" w:eastAsia="GHEA Grapalat" w:hAnsi="GHEA Grapalat" w:cs="GHEA Grapalat"/>
              </w:rPr>
              <w:t>համատեղ</w:t>
            </w:r>
            <w:proofErr w:type="spellEnd"/>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5552F87"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Այո</w:t>
            </w:r>
            <w:proofErr w:type="spellEnd"/>
          </w:p>
          <w:p w14:paraId="300D0DE2" w14:textId="77777777" w:rsidR="00CE11B7" w:rsidRPr="00FD1EE4"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r>
            <w:proofErr w:type="spellStart"/>
            <w:r w:rsidR="00CE11B7" w:rsidRPr="00FD1EE4">
              <w:rPr>
                <w:rFonts w:ascii="GHEA Grapalat" w:eastAsia="GHEA Grapalat" w:hAnsi="GHEA Grapalat" w:cs="GHEA Grapalat"/>
              </w:rPr>
              <w:t>Ոչ</w:t>
            </w:r>
            <w:proofErr w:type="spellEnd"/>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lastRenderedPageBreak/>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Լրացուցիչ</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Կազմակերպության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անվանումը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այդ</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թվում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լատինատառ</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պետական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գրանցման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ներառյալ</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կազմակերպաիրավական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ձևի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այն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ֆիզիկական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տվյալները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ով</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r w:rsidRPr="00821851">
        <w:rPr>
          <w:rFonts w:ascii="GHEA Grapalat" w:eastAsia="GHEA Grapalat" w:hAnsi="GHEA Grapalat" w:cs="GHEA Grapalat"/>
          <w:lang w:val="hy-AM"/>
        </w:rPr>
        <w:t xml:space="preserve">սույն ընթացակարգի </w:t>
      </w:r>
      <w:proofErr w:type="spellStart"/>
      <w:r w:rsidRPr="00821851">
        <w:rPr>
          <w:rFonts w:ascii="GHEA Grapalat" w:eastAsia="GHEA Grapalat" w:hAnsi="GHEA Grapalat" w:cs="GHEA Grapalat"/>
        </w:rPr>
        <w:t>հայտում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ներառվող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փաստաթղթերը</w:t>
      </w:r>
      <w:proofErr w:type="spellEnd"/>
      <w:r w:rsidRPr="00821851">
        <w:rPr>
          <w:rFonts w:ascii="GHEA Grapalat" w:eastAsia="GHEA Grapalat" w:hAnsi="GHEA Grapalat" w:cs="GHEA Grapalat"/>
        </w:rPr>
        <w:t>.</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ներկայացումը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ենթաբաժնում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լրացվում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են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ստորագրման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օրը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ամիսը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տարին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821851">
        <w:rPr>
          <w:rFonts w:ascii="GHEA Grapalat" w:eastAsia="GHEA Grapalat" w:hAnsi="GHEA Grapalat" w:cs="GHEA Grapalat"/>
        </w:rPr>
        <w:t>պարազաբանումներ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առնչությամբ</w:t>
      </w:r>
      <w:proofErr w:type="spellEnd"/>
      <w:r w:rsidRPr="00821851">
        <w:rPr>
          <w:rFonts w:ascii="GHEA Grapalat" w:eastAsia="GHEA Grapalat" w:hAnsi="GHEA Grapalat" w:cs="GHEA Grapalat"/>
        </w:rPr>
        <w:t>։</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821851">
        <w:rPr>
          <w:rFonts w:ascii="GHEA Grapalat" w:eastAsia="GHEA Grapalat" w:hAnsi="GHEA Grapalat" w:cs="GHEA Grapalat"/>
        </w:rPr>
        <w:t>Հայտարարագիրը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լրացնում</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ստորագրում</w:t>
      </w:r>
      <w:proofErr w:type="spellEnd"/>
      <w:r w:rsidRPr="00821851">
        <w:rPr>
          <w:rFonts w:ascii="GHEA Grapalat" w:eastAsia="GHEA Grapalat" w:hAnsi="GHEA Grapalat" w:cs="GHEA Grapalat"/>
        </w:rPr>
        <w:t xml:space="preserve"> է </w:t>
      </w:r>
      <w:proofErr w:type="spellStart"/>
      <w:r w:rsidRPr="00821851">
        <w:rPr>
          <w:rFonts w:ascii="GHEA Grapalat" w:eastAsia="GHEA Grapalat" w:hAnsi="GHEA Grapalat" w:cs="GHEA Grapalat"/>
        </w:rPr>
        <w:t>հայտը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ներկայացնող</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անձը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Հայտարարագրի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համարակալումը</w:t>
      </w:r>
      <w:proofErr w:type="spellEnd"/>
      <w:r w:rsidRPr="00821851">
        <w:rPr>
          <w:rFonts w:ascii="GHEA Grapalat" w:eastAsia="GHEA Grapalat" w:hAnsi="GHEA Grapalat" w:cs="GHEA Grapalat"/>
        </w:rPr>
        <w:t xml:space="preserve"> և </w:t>
      </w:r>
      <w:proofErr w:type="spellStart"/>
      <w:r w:rsidRPr="00821851">
        <w:rPr>
          <w:rFonts w:ascii="GHEA Grapalat" w:eastAsia="GHEA Grapalat" w:hAnsi="GHEA Grapalat" w:cs="GHEA Grapalat"/>
        </w:rPr>
        <w:t>հայտարարագրում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էջերի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քանակի</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մասին</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նշում</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կատարելը</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պարտադիր</w:t>
      </w:r>
      <w:proofErr w:type="spellEnd"/>
      <w:r w:rsidRPr="00821851">
        <w:rPr>
          <w:rFonts w:ascii="GHEA Grapalat" w:eastAsia="GHEA Grapalat" w:hAnsi="GHEA Grapalat" w:cs="GHEA Grapalat"/>
        </w:rPr>
        <w:t xml:space="preserve"> </w:t>
      </w:r>
      <w:proofErr w:type="spellStart"/>
      <w:r w:rsidRPr="00821851">
        <w:rPr>
          <w:rFonts w:ascii="GHEA Grapalat" w:eastAsia="GHEA Grapalat" w:hAnsi="GHEA Grapalat" w:cs="GHEA Grapalat"/>
        </w:rPr>
        <w:t>չէ</w:t>
      </w:r>
      <w:proofErr w:type="spellEnd"/>
      <w:r w:rsidRPr="00821851">
        <w:rPr>
          <w:rFonts w:ascii="GHEA Grapalat" w:eastAsia="GHEA Grapalat" w:hAnsi="GHEA Grapalat" w:cs="GHEA Grapalat"/>
        </w:rPr>
        <w:t>։</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43681737"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440ABA">
        <w:rPr>
          <w:rFonts w:ascii="GHEA Grapalat" w:hAnsi="GHEA Grapalat"/>
          <w:b/>
          <w:lang w:val="hy-AM"/>
        </w:rPr>
        <w:t>ԵՔ-ԲՄԽԾՁԲ-26/29</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4E7E5CA8" w:rsidR="00B2572B" w:rsidRPr="00F566BF" w:rsidRDefault="00AE330B" w:rsidP="00EF3662">
      <w:pPr>
        <w:pStyle w:val="BodyTextIndent3"/>
        <w:spacing w:line="240" w:lineRule="auto"/>
        <w:jc w:val="right"/>
        <w:rPr>
          <w:rFonts w:ascii="GHEA Grapalat" w:hAnsi="GHEA Grapalat" w:cs="Arial"/>
          <w:b/>
          <w:lang w:val="hy-AM"/>
        </w:rPr>
      </w:pPr>
      <w:r>
        <w:rPr>
          <w:rFonts w:ascii="GHEA Grapalat" w:hAnsi="GHEA Grapalat" w:cs="Sylfaen"/>
          <w:b/>
          <w:lang w:val="hy-AM"/>
        </w:rPr>
        <w:t>Բաց</w:t>
      </w:r>
      <w:r w:rsidR="00B2572B" w:rsidRPr="00F566BF">
        <w:rPr>
          <w:rFonts w:ascii="GHEA Grapalat" w:hAnsi="GHEA Grapalat" w:cs="Arial"/>
          <w:b/>
          <w:lang w:val="hy-AM"/>
        </w:rPr>
        <w:t xml:space="preserve"> մրցույթի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7FF7EAD9" w:rsidR="00B2572B" w:rsidRPr="00F566BF" w:rsidRDefault="00F473D6" w:rsidP="00EF3662">
      <w:pPr>
        <w:ind w:firstLine="567"/>
        <w:jc w:val="both"/>
        <w:rPr>
          <w:rFonts w:ascii="GHEA Grapalat" w:hAnsi="GHEA Grapalat" w:cs="Arial"/>
          <w:lang w:val="hy-AM"/>
        </w:rPr>
      </w:pPr>
      <w:proofErr w:type="spellStart"/>
      <w:r>
        <w:rPr>
          <w:rFonts w:ascii="GHEA Grapalat" w:hAnsi="GHEA Grapalat" w:cs="Arial"/>
          <w:sz w:val="20"/>
          <w:szCs w:val="20"/>
          <w:lang w:val="es-ES"/>
        </w:rPr>
        <w:t>Ուսումնասիրելով</w:t>
      </w:r>
      <w:proofErr w:type="spellEnd"/>
      <w:r>
        <w:rPr>
          <w:rFonts w:ascii="GHEA Grapalat" w:hAnsi="GHEA Grapalat" w:cs="Arial"/>
          <w:sz w:val="20"/>
          <w:szCs w:val="20"/>
          <w:lang w:val="es-ES"/>
        </w:rPr>
        <w:t xml:space="preserve"> «</w:t>
      </w:r>
      <w:r w:rsidR="00440ABA">
        <w:rPr>
          <w:rFonts w:ascii="GHEA Grapalat" w:hAnsi="GHEA Grapalat" w:cs="Arial"/>
          <w:sz w:val="20"/>
          <w:szCs w:val="20"/>
          <w:lang w:val="es-ES"/>
        </w:rPr>
        <w:t>ԵՔ-ԲՄԽԾՁԲ-26/</w:t>
      </w:r>
      <w:proofErr w:type="gramStart"/>
      <w:r w:rsidR="00440ABA">
        <w:rPr>
          <w:rFonts w:ascii="GHEA Grapalat" w:hAnsi="GHEA Grapalat" w:cs="Arial"/>
          <w:sz w:val="20"/>
          <w:szCs w:val="20"/>
          <w:lang w:val="es-ES"/>
        </w:rPr>
        <w:t>29</w:t>
      </w:r>
      <w:r w:rsidR="00B2572B" w:rsidRPr="00F566BF">
        <w:rPr>
          <w:rFonts w:ascii="GHEA Grapalat" w:hAnsi="GHEA Grapalat" w:cs="Arial"/>
          <w:sz w:val="20"/>
          <w:szCs w:val="20"/>
          <w:lang w:val="es-ES"/>
        </w:rPr>
        <w:t>»*</w:t>
      </w:r>
      <w:proofErr w:type="gram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ծածկագրով</w:t>
      </w:r>
      <w:proofErr w:type="spellEnd"/>
      <w:r w:rsidR="00B2572B" w:rsidRPr="00F566BF">
        <w:rPr>
          <w:rFonts w:ascii="GHEA Grapalat" w:hAnsi="GHEA Grapalat" w:cs="Arial"/>
          <w:sz w:val="20"/>
          <w:szCs w:val="20"/>
          <w:lang w:val="es-ES"/>
        </w:rPr>
        <w:t xml:space="preserve"> </w:t>
      </w:r>
      <w:proofErr w:type="spellStart"/>
      <w:r w:rsidR="00AE330B">
        <w:rPr>
          <w:rFonts w:ascii="GHEA Grapalat" w:hAnsi="GHEA Grapalat" w:cs="Arial"/>
          <w:sz w:val="20"/>
          <w:szCs w:val="20"/>
          <w:lang w:val="es-ES"/>
        </w:rPr>
        <w:t>բաց</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մրցույթի</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հրավերը</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այդ</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թվում</w:t>
      </w:r>
      <w:proofErr w:type="spell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կնքվելիք</w:t>
      </w:r>
      <w:proofErr w:type="spellEnd"/>
      <w:r w:rsidR="00B2572B" w:rsidRPr="00F566BF">
        <w:rPr>
          <w:rFonts w:ascii="GHEA Grapalat" w:hAnsi="GHEA Grapalat" w:cs="Arial"/>
          <w:sz w:val="20"/>
          <w:szCs w:val="20"/>
          <w:lang w:val="es-ES"/>
        </w:rPr>
        <w:t xml:space="preserve">  </w:t>
      </w:r>
      <w:proofErr w:type="spellStart"/>
      <w:r w:rsidR="00B2572B" w:rsidRPr="00F566BF">
        <w:rPr>
          <w:rFonts w:ascii="GHEA Grapalat" w:hAnsi="GHEA Grapalat" w:cs="Arial"/>
          <w:sz w:val="20"/>
          <w:szCs w:val="20"/>
          <w:lang w:val="es-ES"/>
        </w:rPr>
        <w:t>պայմանագրի</w:t>
      </w:r>
      <w:proofErr w:type="spellEnd"/>
      <w:proofErr w:type="gramEnd"/>
      <w:r w:rsidR="00B2572B" w:rsidRPr="00F566BF">
        <w:rPr>
          <w:rFonts w:ascii="GHEA Grapalat" w:hAnsi="GHEA Grapalat" w:cs="Arial"/>
          <w:sz w:val="20"/>
          <w:szCs w:val="20"/>
          <w:lang w:val="es-ES"/>
        </w:rPr>
        <w:t xml:space="preserve"> </w:t>
      </w:r>
      <w:proofErr w:type="spellStart"/>
      <w:proofErr w:type="gramStart"/>
      <w:r w:rsidR="00B2572B" w:rsidRPr="00F566BF">
        <w:rPr>
          <w:rFonts w:ascii="GHEA Grapalat" w:hAnsi="GHEA Grapalat" w:cs="Arial"/>
          <w:sz w:val="20"/>
          <w:szCs w:val="20"/>
          <w:lang w:val="es-ES"/>
        </w:rPr>
        <w:t>նախագիծը</w:t>
      </w:r>
      <w:proofErr w:type="spellEnd"/>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proofErr w:type="gramEnd"/>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 xml:space="preserve">-ն </w:t>
      </w:r>
      <w:proofErr w:type="spellStart"/>
      <w:r w:rsidR="00B2572B" w:rsidRPr="00F566BF">
        <w:rPr>
          <w:rFonts w:ascii="GHEA Grapalat" w:hAnsi="GHEA Grapalat" w:cs="Arial"/>
          <w:sz w:val="20"/>
          <w:szCs w:val="20"/>
          <w:lang w:val="es-ES"/>
        </w:rPr>
        <w:t>առաջարկում</w:t>
      </w:r>
      <w:proofErr w:type="spellEnd"/>
      <w:r w:rsidR="00B2572B" w:rsidRPr="00F566BF">
        <w:rPr>
          <w:rFonts w:ascii="GHEA Grapalat" w:hAnsi="GHEA Grapalat" w:cs="Arial"/>
          <w:sz w:val="20"/>
          <w:szCs w:val="20"/>
          <w:lang w:val="es-ES"/>
        </w:rPr>
        <w:t xml:space="preserve">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9" w:name="_Hlk23147299"/>
      <w:r w:rsidRPr="00F566BF">
        <w:rPr>
          <w:rFonts w:ascii="GHEA Grapalat" w:hAnsi="GHEA Grapalat" w:cs="Sylfaen"/>
          <w:vertAlign w:val="superscript"/>
          <w:lang w:val="hy-AM"/>
        </w:rPr>
        <w:t xml:space="preserve">                                                                                     մասնակցի անվանումը</w:t>
      </w:r>
    </w:p>
    <w:bookmarkEnd w:id="9"/>
    <w:p w14:paraId="10AA1A17" w14:textId="77777777" w:rsidR="00B2572B" w:rsidRPr="00F566BF" w:rsidRDefault="00B2572B" w:rsidP="00EF3662">
      <w:pPr>
        <w:jc w:val="both"/>
        <w:rPr>
          <w:rFonts w:ascii="GHEA Grapalat" w:hAnsi="GHEA Grapalat"/>
          <w:sz w:val="20"/>
          <w:lang w:val="hy-AM"/>
        </w:rPr>
      </w:pPr>
      <w:proofErr w:type="spellStart"/>
      <w:r w:rsidRPr="00F566BF">
        <w:rPr>
          <w:rFonts w:ascii="GHEA Grapalat" w:hAnsi="GHEA Grapalat" w:cs="Arial"/>
          <w:sz w:val="20"/>
          <w:szCs w:val="20"/>
          <w:lang w:val="es-ES"/>
        </w:rPr>
        <w:t>պայմանագիրը</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կատարել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ներքոհիշյալ</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ընդհանուր</w:t>
      </w:r>
      <w:proofErr w:type="spellEnd"/>
      <w:r w:rsidRPr="00F566BF">
        <w:rPr>
          <w:rFonts w:ascii="GHEA Grapalat" w:hAnsi="GHEA Grapalat" w:cs="Arial"/>
          <w:sz w:val="20"/>
          <w:szCs w:val="20"/>
          <w:lang w:val="es-ES"/>
        </w:rPr>
        <w:t xml:space="preserve"> </w:t>
      </w:r>
      <w:proofErr w:type="spellStart"/>
      <w:r w:rsidRPr="00F566BF">
        <w:rPr>
          <w:rFonts w:ascii="GHEA Grapalat" w:hAnsi="GHEA Grapalat" w:cs="Arial"/>
          <w:sz w:val="20"/>
          <w:szCs w:val="20"/>
          <w:lang w:val="es-ES"/>
        </w:rPr>
        <w:t>գներով</w:t>
      </w:r>
      <w:proofErr w:type="spellEnd"/>
      <w:r w:rsidRPr="00F566BF">
        <w:rPr>
          <w:rFonts w:ascii="GHEA Grapalat" w:hAnsi="GHEA Grapalat" w:cs="Arial"/>
          <w:sz w:val="20"/>
          <w:szCs w:val="20"/>
          <w:lang w:val="es-ES"/>
        </w:rPr>
        <w:t>.</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 xml:space="preserve">ՀՀ </w:t>
      </w:r>
      <w:proofErr w:type="spellStart"/>
      <w:r w:rsidRPr="00F566BF">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79"/>
        <w:gridCol w:w="1511"/>
        <w:gridCol w:w="1417"/>
        <w:gridCol w:w="1760"/>
      </w:tblGrid>
      <w:tr w:rsidR="00CE693C" w:rsidRPr="00C725B8" w14:paraId="56402585" w14:textId="77777777" w:rsidTr="004613C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Չափա</w:t>
            </w:r>
            <w:proofErr w:type="spellEnd"/>
            <w:r w:rsidRPr="00F566BF">
              <w:rPr>
                <w:rFonts w:ascii="GHEA Grapalat" w:hAnsi="GHEA Grapalat"/>
                <w:b/>
                <w:bCs/>
                <w:sz w:val="16"/>
                <w:szCs w:val="18"/>
                <w:lang w:val="es-ES"/>
              </w:rPr>
              <w:t>-</w:t>
            </w:r>
          </w:p>
          <w:p w14:paraId="1DDCB880" w14:textId="77777777" w:rsidR="00CE693C" w:rsidRPr="00F566BF" w:rsidRDefault="00CE693C" w:rsidP="00EF3662">
            <w:pPr>
              <w:jc w:val="center"/>
              <w:rPr>
                <w:rFonts w:ascii="GHEA Grapalat" w:hAnsi="GHEA Grapalat"/>
                <w:b/>
                <w:bCs/>
                <w:sz w:val="16"/>
                <w:lang w:val="es-ES"/>
              </w:rPr>
            </w:pPr>
            <w:proofErr w:type="spellStart"/>
            <w:r w:rsidRPr="00F566BF">
              <w:rPr>
                <w:rFonts w:ascii="GHEA Grapalat" w:hAnsi="GHEA Grapalat"/>
                <w:b/>
                <w:bCs/>
                <w:sz w:val="16"/>
                <w:szCs w:val="18"/>
                <w:lang w:val="es-ES"/>
              </w:rPr>
              <w:t>բաժինների</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համարները</w:t>
            </w:r>
            <w:proofErr w:type="spellEnd"/>
          </w:p>
        </w:tc>
        <w:tc>
          <w:tcPr>
            <w:tcW w:w="3179"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Ծառայության</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անվանումը</w:t>
            </w:r>
            <w:proofErr w:type="spellEnd"/>
          </w:p>
        </w:tc>
        <w:tc>
          <w:tcPr>
            <w:tcW w:w="1511"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proofErr w:type="spellStart"/>
            <w:r w:rsidRPr="00CB6DA8">
              <w:rPr>
                <w:rFonts w:ascii="GHEA Grapalat" w:hAnsi="GHEA Grapalat"/>
                <w:b/>
                <w:color w:val="000000"/>
                <w:sz w:val="16"/>
                <w:szCs w:val="16"/>
                <w:shd w:val="clear" w:color="auto" w:fill="FFFFFF"/>
              </w:rPr>
              <w:t>Արժեք</w:t>
            </w:r>
            <w:proofErr w:type="spellEnd"/>
            <w:r w:rsidRPr="00CB6DA8">
              <w:rPr>
                <w:rFonts w:ascii="GHEA Grapalat" w:hAnsi="GHEA Grapalat"/>
                <w:b/>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ինքնարժեքի</w:t>
            </w:r>
            <w:proofErr w:type="spellEnd"/>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կանխատեսվող</w:t>
            </w:r>
            <w:proofErr w:type="spellEnd"/>
            <w:r w:rsidRPr="00184AC8">
              <w:rPr>
                <w:rFonts w:ascii="GHEA Grapalat" w:hAnsi="GHEA Grapalat"/>
                <w:color w:val="000000"/>
                <w:sz w:val="16"/>
                <w:szCs w:val="16"/>
                <w:shd w:val="clear" w:color="auto" w:fill="FFFFFF"/>
                <w:lang w:val="es-ES"/>
              </w:rPr>
              <w:t xml:space="preserve"> </w:t>
            </w:r>
            <w:proofErr w:type="spellStart"/>
            <w:r w:rsidRPr="00184AC8">
              <w:rPr>
                <w:rFonts w:ascii="GHEA Grapalat" w:hAnsi="GHEA Grapalat"/>
                <w:color w:val="000000"/>
                <w:sz w:val="16"/>
                <w:szCs w:val="16"/>
                <w:shd w:val="clear" w:color="auto" w:fill="FFFFFF"/>
              </w:rPr>
              <w:t>շահույթի</w:t>
            </w:r>
            <w:proofErr w:type="spellEnd"/>
            <w:r w:rsidRPr="00184AC8">
              <w:rPr>
                <w:rFonts w:ascii="GHEA Grapalat" w:hAnsi="GHEA Grapalat"/>
                <w:color w:val="000000"/>
                <w:sz w:val="16"/>
                <w:szCs w:val="16"/>
                <w:shd w:val="clear" w:color="auto" w:fill="FFFFFF"/>
                <w:lang w:val="es-ES"/>
              </w:rPr>
              <w:t xml:space="preserve"> </w:t>
            </w:r>
            <w:proofErr w:type="spellStart"/>
            <w:proofErr w:type="gramStart"/>
            <w:r w:rsidRPr="00184AC8">
              <w:rPr>
                <w:rFonts w:ascii="GHEA Grapalat" w:hAnsi="GHEA Grapalat"/>
                <w:color w:val="000000"/>
                <w:sz w:val="16"/>
                <w:szCs w:val="16"/>
                <w:shd w:val="clear" w:color="auto" w:fill="FFFFFF"/>
              </w:rPr>
              <w:t>հանրագումարը</w:t>
            </w:r>
            <w:proofErr w:type="spellEnd"/>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w:t>
            </w:r>
            <w:proofErr w:type="spellStart"/>
            <w:proofErr w:type="gramEnd"/>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proofErr w:type="spellStart"/>
            <w:r w:rsidRPr="00F566BF">
              <w:rPr>
                <w:rFonts w:ascii="GHEA Grapalat" w:hAnsi="GHEA Grapalat"/>
                <w:b/>
                <w:bCs/>
                <w:sz w:val="16"/>
                <w:szCs w:val="18"/>
                <w:lang w:val="es-ES"/>
              </w:rPr>
              <w:t>Ընդհանուր</w:t>
            </w:r>
            <w:proofErr w:type="spellEnd"/>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գինը</w:t>
            </w:r>
            <w:proofErr w:type="spellEnd"/>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w:t>
            </w:r>
            <w:proofErr w:type="spellStart"/>
            <w:r w:rsidRPr="00F566BF">
              <w:rPr>
                <w:rFonts w:ascii="GHEA Grapalat" w:hAnsi="GHEA Grapalat"/>
                <w:b/>
                <w:bCs/>
                <w:sz w:val="16"/>
                <w:szCs w:val="18"/>
                <w:lang w:val="es-ES"/>
              </w:rPr>
              <w:t>տառերով</w:t>
            </w:r>
            <w:proofErr w:type="spellEnd"/>
            <w:r w:rsidRPr="00F566BF">
              <w:rPr>
                <w:rFonts w:ascii="GHEA Grapalat" w:hAnsi="GHEA Grapalat"/>
                <w:b/>
                <w:bCs/>
                <w:sz w:val="16"/>
                <w:szCs w:val="18"/>
                <w:lang w:val="es-ES"/>
              </w:rPr>
              <w:t xml:space="preserve"> և </w:t>
            </w:r>
            <w:proofErr w:type="spellStart"/>
            <w:r w:rsidRPr="00F566BF">
              <w:rPr>
                <w:rFonts w:ascii="GHEA Grapalat" w:hAnsi="GHEA Grapalat"/>
                <w:b/>
                <w:bCs/>
                <w:sz w:val="16"/>
                <w:szCs w:val="18"/>
                <w:lang w:val="es-ES"/>
              </w:rPr>
              <w:t>թվերով</w:t>
            </w:r>
            <w:proofErr w:type="spellEnd"/>
            <w:r w:rsidRPr="00F566BF">
              <w:rPr>
                <w:rFonts w:ascii="GHEA Grapalat" w:hAnsi="GHEA Grapalat"/>
                <w:b/>
                <w:bCs/>
                <w:sz w:val="16"/>
                <w:szCs w:val="18"/>
                <w:lang w:val="es-ES"/>
              </w:rPr>
              <w:t>/</w:t>
            </w:r>
          </w:p>
        </w:tc>
      </w:tr>
      <w:tr w:rsidR="00CE693C" w:rsidRPr="00F566BF" w14:paraId="69FD4B8A" w14:textId="77777777" w:rsidTr="004613C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79"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11"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B802E2" w:rsidRPr="00C725B8" w14:paraId="72447677" w14:textId="77777777" w:rsidTr="004613C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B802E2" w:rsidRPr="00F566BF" w:rsidRDefault="00B802E2" w:rsidP="00B802E2">
            <w:pPr>
              <w:jc w:val="center"/>
              <w:rPr>
                <w:rFonts w:ascii="GHEA Grapalat" w:hAnsi="GHEA Grapalat"/>
                <w:b/>
                <w:bCs/>
                <w:sz w:val="18"/>
                <w:lang w:val="es-ES"/>
              </w:rPr>
            </w:pPr>
            <w:r w:rsidRPr="00F566BF">
              <w:rPr>
                <w:rFonts w:ascii="GHEA Grapalat" w:hAnsi="GHEA Grapalat"/>
                <w:b/>
                <w:bCs/>
                <w:sz w:val="18"/>
                <w:lang w:val="es-ES"/>
              </w:rPr>
              <w:t>1</w:t>
            </w:r>
          </w:p>
        </w:tc>
        <w:tc>
          <w:tcPr>
            <w:tcW w:w="3179" w:type="dxa"/>
            <w:tcBorders>
              <w:top w:val="single" w:sz="4" w:space="0" w:color="auto"/>
              <w:left w:val="single" w:sz="4" w:space="0" w:color="auto"/>
              <w:bottom w:val="single" w:sz="4" w:space="0" w:color="auto"/>
              <w:right w:val="single" w:sz="4" w:space="0" w:color="auto"/>
            </w:tcBorders>
            <w:vAlign w:val="center"/>
          </w:tcPr>
          <w:p w14:paraId="1FD3D72C" w14:textId="41F49975" w:rsidR="00B802E2" w:rsidRPr="00EC5C7F" w:rsidRDefault="00440ABA" w:rsidP="00B802E2">
            <w:pPr>
              <w:rPr>
                <w:rFonts w:ascii="GHEA Grapalat" w:hAnsi="GHEA Grapalat" w:cs="Calibri"/>
                <w:b/>
                <w:bCs/>
                <w:color w:val="000000"/>
                <w:sz w:val="20"/>
                <w:szCs w:val="20"/>
                <w:lang w:val="es-ES"/>
              </w:rPr>
            </w:pPr>
            <w:proofErr w:type="spellStart"/>
            <w:r>
              <w:rPr>
                <w:rFonts w:ascii="GHEA Grapalat" w:hAnsi="GHEA Grapalat" w:cs="Calibri"/>
                <w:b/>
                <w:bCs/>
                <w:color w:val="000000"/>
                <w:sz w:val="20"/>
                <w:szCs w:val="20"/>
              </w:rPr>
              <w:t>Քանաքեռ</w:t>
            </w:r>
            <w:proofErr w:type="spellEnd"/>
            <w:r w:rsidRPr="00440ABA">
              <w:rPr>
                <w:rFonts w:ascii="GHEA Grapalat" w:hAnsi="GHEA Grapalat" w:cs="Calibri"/>
                <w:b/>
                <w:bCs/>
                <w:color w:val="000000"/>
                <w:sz w:val="20"/>
                <w:szCs w:val="20"/>
                <w:lang w:val="es-ES"/>
              </w:rPr>
              <w:t>-</w:t>
            </w:r>
            <w:proofErr w:type="spellStart"/>
            <w:r>
              <w:rPr>
                <w:rFonts w:ascii="GHEA Grapalat" w:hAnsi="GHEA Grapalat" w:cs="Calibri"/>
                <w:b/>
                <w:bCs/>
                <w:color w:val="000000"/>
                <w:sz w:val="20"/>
                <w:szCs w:val="20"/>
              </w:rPr>
              <w:t>Զեյթուն</w:t>
            </w:r>
            <w:proofErr w:type="spellEnd"/>
            <w:r w:rsidRPr="00440ABA">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վարչական</w:t>
            </w:r>
            <w:proofErr w:type="spellEnd"/>
            <w:r w:rsidRPr="00440ABA">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շրջանի</w:t>
            </w:r>
            <w:proofErr w:type="spellEnd"/>
            <w:r w:rsidRPr="00440ABA">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փողոցների</w:t>
            </w:r>
            <w:proofErr w:type="spellEnd"/>
            <w:r w:rsidRPr="00440ABA">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մայթերի</w:t>
            </w:r>
            <w:proofErr w:type="spellEnd"/>
            <w:r w:rsidRPr="00440ABA">
              <w:rPr>
                <w:rFonts w:ascii="GHEA Grapalat" w:hAnsi="GHEA Grapalat" w:cs="Calibri"/>
                <w:b/>
                <w:bCs/>
                <w:color w:val="000000"/>
                <w:sz w:val="20"/>
                <w:szCs w:val="20"/>
                <w:lang w:val="es-ES"/>
              </w:rPr>
              <w:t xml:space="preserve"> </w:t>
            </w:r>
            <w:r>
              <w:rPr>
                <w:rFonts w:ascii="GHEA Grapalat" w:hAnsi="GHEA Grapalat" w:cs="Calibri"/>
                <w:b/>
                <w:bCs/>
                <w:color w:val="000000"/>
                <w:sz w:val="20"/>
                <w:szCs w:val="20"/>
              </w:rPr>
              <w:t>և</w:t>
            </w:r>
            <w:r w:rsidRPr="00440ABA">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բակային</w:t>
            </w:r>
            <w:proofErr w:type="spellEnd"/>
            <w:r w:rsidRPr="00440ABA">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տարածքների</w:t>
            </w:r>
            <w:proofErr w:type="spellEnd"/>
            <w:r w:rsidRPr="00440ABA">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ասֆալտբետոնյա</w:t>
            </w:r>
            <w:proofErr w:type="spellEnd"/>
            <w:r w:rsidRPr="00440ABA">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ծածկի</w:t>
            </w:r>
            <w:proofErr w:type="spellEnd"/>
            <w:r w:rsidRPr="00440ABA">
              <w:rPr>
                <w:rFonts w:ascii="GHEA Grapalat" w:hAnsi="GHEA Grapalat" w:cs="Calibri"/>
                <w:b/>
                <w:bCs/>
                <w:color w:val="000000"/>
                <w:sz w:val="20"/>
                <w:szCs w:val="20"/>
                <w:lang w:val="es-ES"/>
              </w:rPr>
              <w:t xml:space="preserve"> </w:t>
            </w:r>
            <w:proofErr w:type="spellStart"/>
            <w:r>
              <w:rPr>
                <w:rFonts w:ascii="GHEA Grapalat" w:hAnsi="GHEA Grapalat" w:cs="Calibri"/>
                <w:b/>
                <w:bCs/>
                <w:color w:val="000000"/>
                <w:sz w:val="20"/>
                <w:szCs w:val="20"/>
              </w:rPr>
              <w:t>վերանորոգման</w:t>
            </w:r>
            <w:proofErr w:type="spellEnd"/>
            <w:r w:rsidRPr="00440ABA">
              <w:rPr>
                <w:rFonts w:ascii="GHEA Grapalat" w:hAnsi="GHEA Grapalat" w:cs="Calibri"/>
                <w:b/>
                <w:bCs/>
                <w:color w:val="000000"/>
                <w:sz w:val="20"/>
                <w:szCs w:val="20"/>
                <w:lang w:val="es-ES"/>
              </w:rPr>
              <w:t xml:space="preserve"> </w:t>
            </w:r>
            <w:proofErr w:type="spellStart"/>
            <w:proofErr w:type="gramStart"/>
            <w:r>
              <w:rPr>
                <w:rFonts w:ascii="GHEA Grapalat" w:hAnsi="GHEA Grapalat" w:cs="Calibri"/>
                <w:b/>
                <w:bCs/>
                <w:color w:val="000000"/>
                <w:sz w:val="20"/>
                <w:szCs w:val="20"/>
              </w:rPr>
              <w:t>աշխատանքների</w:t>
            </w:r>
            <w:proofErr w:type="spellEnd"/>
            <w:r w:rsidRPr="00440ABA">
              <w:rPr>
                <w:rFonts w:ascii="GHEA Grapalat" w:hAnsi="GHEA Grapalat" w:cs="Calibri"/>
                <w:b/>
                <w:bCs/>
                <w:color w:val="000000"/>
                <w:sz w:val="20"/>
                <w:szCs w:val="20"/>
                <w:lang w:val="es-ES"/>
              </w:rPr>
              <w:t xml:space="preserve"> </w:t>
            </w:r>
            <w:r w:rsidR="000F3BAC" w:rsidRPr="000F3BAC">
              <w:rPr>
                <w:rFonts w:ascii="GHEA Grapalat" w:hAnsi="GHEA Grapalat" w:cs="Calibri"/>
                <w:b/>
                <w:bCs/>
                <w:color w:val="000000"/>
                <w:sz w:val="20"/>
                <w:szCs w:val="20"/>
                <w:lang w:val="es-ES"/>
              </w:rPr>
              <w:t xml:space="preserve"> </w:t>
            </w:r>
            <w:proofErr w:type="spellStart"/>
            <w:r w:rsidR="000F3BAC" w:rsidRPr="000F3BAC">
              <w:rPr>
                <w:rFonts w:ascii="GHEA Grapalat" w:hAnsi="GHEA Grapalat" w:cs="Calibri"/>
                <w:b/>
                <w:bCs/>
                <w:color w:val="000000"/>
                <w:sz w:val="20"/>
                <w:szCs w:val="20"/>
              </w:rPr>
              <w:t>որակի</w:t>
            </w:r>
            <w:proofErr w:type="spellEnd"/>
            <w:proofErr w:type="gramEnd"/>
            <w:r w:rsidR="000F3BAC" w:rsidRPr="000F3BAC">
              <w:rPr>
                <w:rFonts w:ascii="GHEA Grapalat" w:hAnsi="GHEA Grapalat" w:cs="Calibri"/>
                <w:b/>
                <w:bCs/>
                <w:color w:val="000000"/>
                <w:sz w:val="20"/>
                <w:szCs w:val="20"/>
                <w:lang w:val="es-ES"/>
              </w:rPr>
              <w:t xml:space="preserve"> </w:t>
            </w:r>
            <w:proofErr w:type="spellStart"/>
            <w:r w:rsidR="000F3BAC" w:rsidRPr="000F3BAC">
              <w:rPr>
                <w:rFonts w:ascii="GHEA Grapalat" w:hAnsi="GHEA Grapalat" w:cs="Calibri"/>
                <w:b/>
                <w:bCs/>
                <w:color w:val="000000"/>
                <w:sz w:val="20"/>
                <w:szCs w:val="20"/>
              </w:rPr>
              <w:t>տեխնիկական</w:t>
            </w:r>
            <w:proofErr w:type="spellEnd"/>
            <w:r w:rsidR="000F3BAC" w:rsidRPr="000F3BAC">
              <w:rPr>
                <w:rFonts w:ascii="GHEA Grapalat" w:hAnsi="GHEA Grapalat" w:cs="Calibri"/>
                <w:b/>
                <w:bCs/>
                <w:color w:val="000000"/>
                <w:sz w:val="20"/>
                <w:szCs w:val="20"/>
                <w:lang w:val="es-ES"/>
              </w:rPr>
              <w:t xml:space="preserve"> </w:t>
            </w:r>
            <w:proofErr w:type="spellStart"/>
            <w:r w:rsidR="000F3BAC" w:rsidRPr="000F3BAC">
              <w:rPr>
                <w:rFonts w:ascii="GHEA Grapalat" w:hAnsi="GHEA Grapalat" w:cs="Calibri"/>
                <w:b/>
                <w:bCs/>
                <w:color w:val="000000"/>
                <w:sz w:val="20"/>
                <w:szCs w:val="20"/>
              </w:rPr>
              <w:t>հսկողության</w:t>
            </w:r>
            <w:proofErr w:type="spellEnd"/>
            <w:r w:rsidR="000F3BAC" w:rsidRPr="000F3BAC">
              <w:rPr>
                <w:rFonts w:ascii="GHEA Grapalat" w:hAnsi="GHEA Grapalat" w:cs="Calibri"/>
                <w:b/>
                <w:bCs/>
                <w:color w:val="000000"/>
                <w:sz w:val="20"/>
                <w:szCs w:val="20"/>
                <w:lang w:val="es-ES"/>
              </w:rPr>
              <w:t xml:space="preserve"> </w:t>
            </w:r>
            <w:proofErr w:type="spellStart"/>
            <w:r w:rsidR="000F3BAC" w:rsidRPr="000F3BAC">
              <w:rPr>
                <w:rFonts w:ascii="GHEA Grapalat" w:hAnsi="GHEA Grapalat" w:cs="Calibri"/>
                <w:b/>
                <w:bCs/>
                <w:color w:val="000000"/>
                <w:sz w:val="20"/>
                <w:szCs w:val="20"/>
              </w:rPr>
              <w:t>խորհրդատվական</w:t>
            </w:r>
            <w:proofErr w:type="spellEnd"/>
            <w:r w:rsidR="000F3BAC" w:rsidRPr="000F3BAC">
              <w:rPr>
                <w:rFonts w:ascii="GHEA Grapalat" w:hAnsi="GHEA Grapalat" w:cs="Calibri"/>
                <w:b/>
                <w:bCs/>
                <w:color w:val="000000"/>
                <w:sz w:val="20"/>
                <w:szCs w:val="20"/>
                <w:lang w:val="es-ES"/>
              </w:rPr>
              <w:t xml:space="preserve"> </w:t>
            </w:r>
            <w:proofErr w:type="spellStart"/>
            <w:r w:rsidR="000F3BAC" w:rsidRPr="000F3BAC">
              <w:rPr>
                <w:rFonts w:ascii="GHEA Grapalat" w:hAnsi="GHEA Grapalat" w:cs="Calibri"/>
                <w:b/>
                <w:bCs/>
                <w:color w:val="000000"/>
                <w:sz w:val="20"/>
                <w:szCs w:val="20"/>
              </w:rPr>
              <w:t>ծառայություններ</w:t>
            </w:r>
            <w:proofErr w:type="spellEnd"/>
          </w:p>
        </w:tc>
        <w:tc>
          <w:tcPr>
            <w:tcW w:w="1511" w:type="dxa"/>
            <w:tcBorders>
              <w:top w:val="single" w:sz="4" w:space="0" w:color="auto"/>
              <w:left w:val="single" w:sz="4" w:space="0" w:color="auto"/>
              <w:bottom w:val="single" w:sz="4" w:space="0" w:color="auto"/>
              <w:right w:val="single" w:sz="4" w:space="0" w:color="auto"/>
            </w:tcBorders>
          </w:tcPr>
          <w:p w14:paraId="1CF27047" w14:textId="77777777" w:rsidR="00B802E2" w:rsidRPr="00F566BF" w:rsidRDefault="00B802E2" w:rsidP="00B802E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B802E2" w:rsidRPr="00F566BF" w:rsidRDefault="00B802E2" w:rsidP="00B802E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B802E2" w:rsidRPr="00F566BF" w:rsidRDefault="00B802E2" w:rsidP="00B802E2">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lastRenderedPageBreak/>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53C115D0"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440ABA">
        <w:rPr>
          <w:rFonts w:ascii="GHEA Grapalat" w:hAnsi="GHEA Grapalat"/>
          <w:b/>
          <w:lang w:val="hy-AM"/>
        </w:rPr>
        <w:t>ԵՔ-ԲՄԽԾՁԲ-26/29</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1A9799AA" w:rsidR="00091EBC" w:rsidRPr="00F566BF" w:rsidRDefault="00AE330B"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91EBC" w:rsidRPr="00F566BF">
        <w:rPr>
          <w:rFonts w:ascii="GHEA Grapalat" w:hAnsi="GHEA Grapalat" w:cs="Arial"/>
          <w:b/>
          <w:lang w:val="hy-AM"/>
        </w:rPr>
        <w:t xml:space="preserve"> մրցույթի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1683B853"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hyperlink r:id="rId13" w:history="1">
        <w:r w:rsidR="001B3F20">
          <w:rPr>
            <w:rStyle w:val="Hyperlink"/>
            <w:rFonts w:ascii="GHEA Grapalat" w:hAnsi="GHEA Grapalat"/>
            <w:sz w:val="20"/>
            <w:szCs w:val="20"/>
            <w:lang w:val="hy-AM"/>
          </w:rPr>
          <w:t>anahit.amirkhanyan</w:t>
        </w:r>
        <w:r w:rsidR="00B72F86">
          <w:rPr>
            <w:rStyle w:val="Hyperlink"/>
            <w:rFonts w:ascii="GHEA Grapalat" w:hAnsi="GHEA Grapalat"/>
            <w:sz w:val="20"/>
            <w:szCs w:val="20"/>
            <w:lang w:val="hy-AM"/>
          </w:rPr>
          <w:t>@yerevan.am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B96854">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7EB5A58" w14:textId="70401C32" w:rsidR="00F15AC0" w:rsidRPr="004613C8" w:rsidRDefault="00334B2F" w:rsidP="004613C8">
      <w:pPr>
        <w:pStyle w:val="BodyTextIndent3"/>
        <w:spacing w:line="240" w:lineRule="auto"/>
        <w:jc w:val="right"/>
        <w:rPr>
          <w:rFonts w:ascii="GHEA Grapalat" w:hAnsi="GHEA Grapalat" w:cs="Sylfaen"/>
          <w:b/>
          <w:lang w:val="hy-AM"/>
        </w:rPr>
      </w:pPr>
      <w:r w:rsidRPr="00F566BF">
        <w:rPr>
          <w:rFonts w:ascii="GHEA Grapalat" w:hAnsi="GHEA Grapalat"/>
          <w:b/>
          <w:lang w:val="hy-AM"/>
        </w:rPr>
        <w:br w:type="page"/>
      </w:r>
      <w:r w:rsidR="00071D1C" w:rsidRPr="00D66974">
        <w:rPr>
          <w:rFonts w:ascii="GHEA Grapalat" w:hAnsi="GHEA Grapalat" w:cs="Sylfaen"/>
          <w:b/>
          <w:lang w:val="hy-AM"/>
        </w:rPr>
        <w:lastRenderedPageBreak/>
        <w:t xml:space="preserve">Հավելված </w:t>
      </w:r>
      <w:r w:rsidR="00F15AC0" w:rsidRPr="00D66974">
        <w:rPr>
          <w:rFonts w:ascii="GHEA Grapalat" w:hAnsi="GHEA Grapalat" w:cs="Sylfaen"/>
          <w:b/>
          <w:lang w:val="hy-AM"/>
        </w:rPr>
        <w:t>6</w:t>
      </w:r>
    </w:p>
    <w:p w14:paraId="1AF5CED8" w14:textId="7C4336FA"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440ABA">
        <w:rPr>
          <w:rFonts w:ascii="GHEA Grapalat" w:hAnsi="GHEA Grapalat" w:cs="Sylfaen"/>
          <w:b/>
          <w:lang w:val="hy-AM"/>
        </w:rPr>
        <w:t>ԵՔ-ԲՄԽԾՁԲ-26/29</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1772FFE7" w:rsidR="00071D1C" w:rsidRDefault="00AE330B"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Բաց</w:t>
      </w:r>
      <w:r w:rsidR="00071D1C" w:rsidRPr="00D66974">
        <w:rPr>
          <w:rFonts w:ascii="GHEA Grapalat" w:hAnsi="GHEA Grapalat" w:cs="Sylfaen"/>
          <w:b/>
          <w:lang w:val="hy-AM"/>
        </w:rPr>
        <w:t xml:space="preserve"> մրցույթի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2.4 Կատարողը պարտավոր է`</w:t>
      </w: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6DF0D00"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15058C">
        <w:rPr>
          <w:rFonts w:ascii="GHEA Grapalat" w:hAnsi="GHEA Grapalat" w:cs="Sylfaen"/>
          <w:b/>
          <w:bCs/>
          <w:sz w:val="20"/>
          <w:szCs w:val="20"/>
          <w:u w:val="single"/>
          <w:lang w:val="hy-AM"/>
        </w:rPr>
        <w:t>1</w:t>
      </w:r>
      <w:r w:rsidR="000F3BAC">
        <w:rPr>
          <w:rFonts w:ascii="GHEA Grapalat" w:hAnsi="GHEA Grapalat" w:cs="Sylfaen"/>
          <w:b/>
          <w:bCs/>
          <w:sz w:val="20"/>
          <w:szCs w:val="20"/>
          <w:u w:val="single"/>
          <w:lang w:val="hy-AM"/>
        </w:rPr>
        <w:t>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5"/>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F7B182D" w14:textId="2574321F" w:rsidR="007678FA" w:rsidRPr="00D66974" w:rsidRDefault="007575F9" w:rsidP="007575F9">
      <w:pPr>
        <w:ind w:left="720"/>
        <w:jc w:val="both"/>
        <w:rPr>
          <w:rFonts w:ascii="GHEA Grapalat" w:hAnsi="GHEA Grapalat" w:cs="Sylfaen"/>
          <w:b/>
          <w:sz w:val="20"/>
          <w:lang w:val="hy-AM"/>
        </w:rPr>
      </w:pPr>
      <w:r>
        <w:rPr>
          <w:rFonts w:ascii="GHEA Grapalat" w:hAnsi="GHEA Grapalat" w:cs="Sylfaen"/>
          <w:b/>
          <w:sz w:val="20"/>
          <w:lang w:val="hy-AM"/>
        </w:rPr>
        <w:t>5.</w:t>
      </w:r>
      <w:r w:rsidR="007678FA"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6A857BD3"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5058C">
        <w:rPr>
          <w:rFonts w:ascii="GHEA Grapalat" w:hAnsi="GHEA Grapalat" w:cs="Sylfaen"/>
          <w:b/>
          <w:bCs/>
          <w:sz w:val="20"/>
          <w:lang w:val="hy-AM"/>
        </w:rPr>
        <w:t>0.5</w:t>
      </w:r>
      <w:r w:rsidRPr="00E50AB0">
        <w:rPr>
          <w:rFonts w:ascii="GHEA Grapalat" w:hAnsi="GHEA Grapalat" w:cs="Sylfaen"/>
          <w:b/>
          <w:bCs/>
          <w:sz w:val="20"/>
          <w:lang w:val="hy-AM"/>
        </w:rPr>
        <w:t xml:space="preserve"> </w:t>
      </w:r>
      <w:r w:rsidR="0015058C" w:rsidRPr="00D66974">
        <w:rPr>
          <w:rFonts w:ascii="GHEA Grapalat" w:hAnsi="GHEA Grapalat" w:cs="Sylfaen"/>
          <w:sz w:val="20"/>
          <w:lang w:val="hy-AM"/>
        </w:rPr>
        <w:t xml:space="preserve">(զրո ամբողջ հինգ </w:t>
      </w:r>
      <w:r w:rsidR="0015058C">
        <w:rPr>
          <w:rFonts w:ascii="GHEA Grapalat" w:hAnsi="GHEA Grapalat" w:cs="Sylfaen"/>
          <w:sz w:val="20"/>
          <w:lang w:val="hy-AM"/>
        </w:rPr>
        <w:t>տասնորդական</w:t>
      </w:r>
      <w:r w:rsidR="0015058C" w:rsidRPr="00D66974">
        <w:rPr>
          <w:rFonts w:ascii="GHEA Grapalat" w:hAnsi="GHEA Grapalat" w:cs="Sylfaen"/>
          <w:sz w:val="20"/>
          <w:lang w:val="hy-AM"/>
        </w:rPr>
        <w:t xml:space="preserve">) </w:t>
      </w:r>
      <w:r w:rsidRPr="00D66974">
        <w:rPr>
          <w:rFonts w:ascii="GHEA Grapalat" w:hAnsi="GHEA Grapalat" w:cs="Sylfaen"/>
          <w:sz w:val="20"/>
          <w:lang w:val="hy-AM"/>
        </w:rPr>
        <w:t>տոկոսի չափով:</w:t>
      </w:r>
      <w:r w:rsidR="00C25873" w:rsidRPr="00D66974">
        <w:rPr>
          <w:rStyle w:val="FootnoteReference"/>
          <w:rFonts w:ascii="GHEA Grapalat" w:hAnsi="GHEA Grapalat" w:cs="Sylfaen"/>
          <w:sz w:val="20"/>
          <w:lang w:val="hy-AM"/>
        </w:rPr>
        <w:footnoteReference w:id="6"/>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084146E9" w:rsidR="00AC12AD" w:rsidRPr="00D66974" w:rsidRDefault="007678FA" w:rsidP="007575F9">
      <w:pPr>
        <w:ind w:firstLine="709"/>
        <w:jc w:val="both"/>
        <w:rPr>
          <w:rFonts w:ascii="GHEA Grapalat" w:hAnsi="GHEA Grapalat" w:cs="Sylfaen"/>
          <w:sz w:val="20"/>
          <w:lang w:val="hy-AM"/>
        </w:rPr>
      </w:pPr>
      <w:r w:rsidRPr="00D66974">
        <w:rPr>
          <w:rFonts w:ascii="GHEA Grapalat" w:hAnsi="GHEA Grapalat"/>
          <w:sz w:val="20"/>
          <w:lang w:val="hy-AM"/>
        </w:rPr>
        <w:t xml:space="preserve"> </w:t>
      </w:r>
      <w:r w:rsidR="00AC12AD"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722393" w:rsidRPr="00722393">
        <w:rPr>
          <w:rFonts w:ascii="GHEA Grapalat" w:hAnsi="GHEA Grapalat" w:cs="Sylfaen"/>
          <w:b/>
          <w:bCs/>
          <w:sz w:val="20"/>
          <w:lang w:val="hy-AM"/>
        </w:rPr>
        <w:t>0,</w:t>
      </w:r>
      <w:r w:rsidR="0015058C">
        <w:rPr>
          <w:rFonts w:ascii="GHEA Grapalat" w:hAnsi="GHEA Grapalat" w:cs="Sylfaen"/>
          <w:b/>
          <w:bCs/>
          <w:sz w:val="20"/>
          <w:lang w:val="hy-AM"/>
        </w:rPr>
        <w:t>05</w:t>
      </w:r>
      <w:r w:rsidR="00722393" w:rsidRPr="00722393">
        <w:rPr>
          <w:rFonts w:ascii="GHEA Grapalat" w:hAnsi="GHEA Grapalat" w:cs="Sylfaen"/>
          <w:b/>
          <w:bCs/>
          <w:sz w:val="20"/>
          <w:lang w:val="hy-AM"/>
        </w:rPr>
        <w:t xml:space="preserve"> </w:t>
      </w:r>
      <w:r w:rsidR="0015058C" w:rsidRPr="00D66974">
        <w:rPr>
          <w:rFonts w:ascii="GHEA Grapalat" w:hAnsi="GHEA Grapalat" w:cs="Sylfaen"/>
          <w:sz w:val="20"/>
          <w:lang w:val="hy-AM"/>
        </w:rPr>
        <w:t xml:space="preserve">(զրո ամբողջ հինգ հարյուրերորդական) </w:t>
      </w:r>
      <w:r w:rsidR="00AC12AD" w:rsidRPr="00D66974">
        <w:rPr>
          <w:rFonts w:ascii="GHEA Grapalat" w:hAnsi="GHEA Grapalat" w:cs="Sylfaen"/>
          <w:sz w:val="20"/>
          <w:lang w:val="hy-AM"/>
        </w:rPr>
        <w:t>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 xml:space="preserve">չվճարված գումարի </w:t>
      </w:r>
      <w:bookmarkStart w:id="10" w:name="_Hlk198635675"/>
      <w:r w:rsidRPr="00D66974">
        <w:rPr>
          <w:rFonts w:ascii="GHEA Grapalat" w:hAnsi="GHEA Grapalat" w:cs="Sylfaen"/>
          <w:sz w:val="20"/>
          <w:lang w:val="hy-AM"/>
        </w:rPr>
        <w:t>0,05 (զրո ամբողջ հինգ հարյուրերորդական)</w:t>
      </w:r>
      <w:bookmarkEnd w:id="10"/>
      <w:r w:rsidRPr="00D66974">
        <w:rPr>
          <w:rFonts w:ascii="GHEA Grapalat" w:hAnsi="GHEA Grapalat" w:cs="Sylfaen"/>
          <w:sz w:val="20"/>
          <w:lang w:val="hy-AM"/>
        </w:rPr>
        <w:t xml:space="preserve">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7"/>
        <w:gridCol w:w="4335"/>
        <w:gridCol w:w="4274"/>
      </w:tblGrid>
      <w:tr w:rsidR="000F3BAC" w:rsidRPr="00F26A71" w14:paraId="6D7FF1A9"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20B37556"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ru-RU"/>
              </w:rPr>
              <w:t>N</w:t>
            </w:r>
          </w:p>
        </w:tc>
        <w:tc>
          <w:tcPr>
            <w:tcW w:w="4335" w:type="dxa"/>
            <w:tcBorders>
              <w:top w:val="single" w:sz="4" w:space="0" w:color="000000"/>
              <w:left w:val="single" w:sz="4" w:space="0" w:color="000000"/>
              <w:bottom w:val="single" w:sz="4" w:space="0" w:color="000000"/>
              <w:right w:val="single" w:sz="4" w:space="0" w:color="000000"/>
            </w:tcBorders>
            <w:hideMark/>
          </w:tcPr>
          <w:p w14:paraId="1FA92A01"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Խախտումը</w:t>
            </w:r>
          </w:p>
        </w:tc>
        <w:tc>
          <w:tcPr>
            <w:tcW w:w="4274" w:type="dxa"/>
            <w:tcBorders>
              <w:top w:val="single" w:sz="4" w:space="0" w:color="000000"/>
              <w:left w:val="single" w:sz="4" w:space="0" w:color="000000"/>
              <w:bottom w:val="single" w:sz="4" w:space="0" w:color="000000"/>
              <w:right w:val="single" w:sz="4" w:space="0" w:color="000000"/>
            </w:tcBorders>
            <w:hideMark/>
          </w:tcPr>
          <w:p w14:paraId="37BD1FF6"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Պատասխանատվությունը</w:t>
            </w:r>
          </w:p>
        </w:tc>
      </w:tr>
      <w:tr w:rsidR="000F3BAC" w:rsidRPr="00F26A71" w14:paraId="68FAFEE6" w14:textId="77777777" w:rsidTr="000F3BAC">
        <w:trPr>
          <w:trHeight w:val="575"/>
          <w:jc w:val="center"/>
        </w:trPr>
        <w:tc>
          <w:tcPr>
            <w:tcW w:w="607" w:type="dxa"/>
            <w:tcBorders>
              <w:top w:val="single" w:sz="4" w:space="0" w:color="000000"/>
              <w:left w:val="single" w:sz="4" w:space="0" w:color="000000"/>
              <w:bottom w:val="single" w:sz="4" w:space="0" w:color="000000"/>
              <w:right w:val="single" w:sz="4" w:space="0" w:color="000000"/>
            </w:tcBorders>
            <w:hideMark/>
          </w:tcPr>
          <w:p w14:paraId="6066E3AB"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1</w:t>
            </w:r>
          </w:p>
        </w:tc>
        <w:tc>
          <w:tcPr>
            <w:tcW w:w="4335" w:type="dxa"/>
            <w:tcBorders>
              <w:top w:val="single" w:sz="4" w:space="0" w:color="000000"/>
              <w:left w:val="single" w:sz="4" w:space="0" w:color="000000"/>
              <w:bottom w:val="single" w:sz="4" w:space="0" w:color="000000"/>
              <w:right w:val="single" w:sz="4" w:space="0" w:color="000000"/>
            </w:tcBorders>
            <w:hideMark/>
          </w:tcPr>
          <w:p w14:paraId="6638F9F3"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Շինարարական հրապարակի պատշաճ կազմակերպումը, կահավորումը չկատարելը</w:t>
            </w:r>
          </w:p>
        </w:tc>
        <w:tc>
          <w:tcPr>
            <w:tcW w:w="4274" w:type="dxa"/>
            <w:tcBorders>
              <w:top w:val="single" w:sz="4" w:space="0" w:color="000000"/>
              <w:left w:val="single" w:sz="4" w:space="0" w:color="000000"/>
              <w:bottom w:val="single" w:sz="4" w:space="0" w:color="000000"/>
              <w:right w:val="single" w:sz="4" w:space="0" w:color="000000"/>
            </w:tcBorders>
            <w:hideMark/>
          </w:tcPr>
          <w:p w14:paraId="32D9CF8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r w:rsidR="000F3BAC" w:rsidRPr="00F26A71" w14:paraId="54B29071"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0011B8BE"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2</w:t>
            </w:r>
          </w:p>
        </w:tc>
        <w:tc>
          <w:tcPr>
            <w:tcW w:w="4335" w:type="dxa"/>
            <w:tcBorders>
              <w:top w:val="single" w:sz="4" w:space="0" w:color="000000"/>
              <w:left w:val="single" w:sz="4" w:space="0" w:color="000000"/>
              <w:bottom w:val="single" w:sz="4" w:space="0" w:color="000000"/>
              <w:right w:val="single" w:sz="4" w:space="0" w:color="000000"/>
            </w:tcBorders>
            <w:hideMark/>
          </w:tcPr>
          <w:p w14:paraId="42E8F5D0"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ru-RU"/>
              </w:rPr>
              <w:t>Տ</w:t>
            </w:r>
            <w:r w:rsidRPr="00F26A71">
              <w:rPr>
                <w:rFonts w:ascii="GHEA Grapalat" w:eastAsia="MS Mincho" w:hAnsi="GHEA Grapalat" w:cs="MS Mincho"/>
                <w:spacing w:val="-10"/>
                <w:sz w:val="20"/>
                <w:szCs w:val="20"/>
                <w:lang w:val="hy-AM"/>
              </w:rPr>
              <w:t>եխնիկական անվտանգությա</w:t>
            </w:r>
            <w:r w:rsidRPr="00F26A71">
              <w:rPr>
                <w:rFonts w:ascii="GHEA Grapalat" w:eastAsia="MS Mincho" w:hAnsi="GHEA Grapalat" w:cs="MS Mincho"/>
                <w:spacing w:val="-10"/>
                <w:sz w:val="20"/>
                <w:szCs w:val="20"/>
                <w:lang w:val="ru-RU"/>
              </w:rPr>
              <w:t xml:space="preserve">ն </w:t>
            </w:r>
            <w:r w:rsidRPr="00F26A71">
              <w:rPr>
                <w:rFonts w:ascii="GHEA Grapalat" w:eastAsia="MS Mincho" w:hAnsi="GHEA Grapalat" w:cs="MS Mincho"/>
                <w:spacing w:val="-10"/>
                <w:sz w:val="20"/>
                <w:szCs w:val="20"/>
                <w:lang w:val="hy-AM"/>
              </w:rPr>
              <w:t>նորմերի չպահպան</w:t>
            </w:r>
            <w:r w:rsidRPr="00F26A71">
              <w:rPr>
                <w:rFonts w:ascii="GHEA Grapalat" w:eastAsia="MS Mincho" w:hAnsi="GHEA Grapalat" w:cs="MS Mincho"/>
                <w:spacing w:val="-10"/>
                <w:sz w:val="20"/>
                <w:szCs w:val="20"/>
                <w:lang w:val="ru-RU"/>
              </w:rPr>
              <w:t>ելը</w:t>
            </w:r>
          </w:p>
        </w:tc>
        <w:tc>
          <w:tcPr>
            <w:tcW w:w="4274" w:type="dxa"/>
            <w:tcBorders>
              <w:top w:val="single" w:sz="4" w:space="0" w:color="000000"/>
              <w:left w:val="single" w:sz="4" w:space="0" w:color="000000"/>
              <w:bottom w:val="single" w:sz="4" w:space="0" w:color="000000"/>
              <w:right w:val="single" w:sz="4" w:space="0" w:color="000000"/>
            </w:tcBorders>
            <w:hideMark/>
          </w:tcPr>
          <w:p w14:paraId="7E2B0D8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r w:rsidR="000F3BAC" w:rsidRPr="00F26A71" w14:paraId="5C7EC7D5" w14:textId="77777777" w:rsidTr="000F3BAC">
        <w:trPr>
          <w:jc w:val="center"/>
        </w:trPr>
        <w:tc>
          <w:tcPr>
            <w:tcW w:w="607" w:type="dxa"/>
            <w:tcBorders>
              <w:top w:val="single" w:sz="4" w:space="0" w:color="000000"/>
              <w:left w:val="single" w:sz="4" w:space="0" w:color="000000"/>
              <w:bottom w:val="single" w:sz="4" w:space="0" w:color="000000"/>
              <w:right w:val="single" w:sz="4" w:space="0" w:color="000000"/>
            </w:tcBorders>
            <w:hideMark/>
          </w:tcPr>
          <w:p w14:paraId="615C12E5"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lastRenderedPageBreak/>
              <w:t>3</w:t>
            </w:r>
          </w:p>
        </w:tc>
        <w:tc>
          <w:tcPr>
            <w:tcW w:w="4335" w:type="dxa"/>
            <w:tcBorders>
              <w:top w:val="single" w:sz="4" w:space="0" w:color="000000"/>
              <w:left w:val="single" w:sz="4" w:space="0" w:color="000000"/>
              <w:bottom w:val="single" w:sz="4" w:space="0" w:color="000000"/>
              <w:right w:val="single" w:sz="4" w:space="0" w:color="000000"/>
            </w:tcBorders>
            <w:hideMark/>
          </w:tcPr>
          <w:p w14:paraId="244DBED9"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Սանիտարահիգիենիկ և  բնապահպանական նորմերի չպահպանելը</w:t>
            </w:r>
          </w:p>
        </w:tc>
        <w:tc>
          <w:tcPr>
            <w:tcW w:w="4274" w:type="dxa"/>
            <w:tcBorders>
              <w:top w:val="single" w:sz="4" w:space="0" w:color="000000"/>
              <w:left w:val="single" w:sz="4" w:space="0" w:color="000000"/>
              <w:bottom w:val="single" w:sz="4" w:space="0" w:color="000000"/>
              <w:right w:val="single" w:sz="4" w:space="0" w:color="000000"/>
            </w:tcBorders>
            <w:hideMark/>
          </w:tcPr>
          <w:p w14:paraId="559F54A3" w14:textId="77777777" w:rsidR="000F3BAC" w:rsidRPr="00F26A71" w:rsidRDefault="000F3BAC" w:rsidP="00DC6015">
            <w:pPr>
              <w:jc w:val="both"/>
              <w:rPr>
                <w:rFonts w:ascii="GHEA Grapalat" w:eastAsia="MS Mincho" w:hAnsi="GHEA Grapalat" w:cs="MS Mincho"/>
                <w:spacing w:val="-10"/>
                <w:sz w:val="20"/>
                <w:szCs w:val="20"/>
                <w:lang w:val="hy-AM"/>
              </w:rPr>
            </w:pPr>
            <w:r w:rsidRPr="00F26A71">
              <w:rPr>
                <w:rFonts w:ascii="GHEA Grapalat" w:eastAsia="MS Mincho" w:hAnsi="GHEA Grapalat" w:cs="MS Mincho"/>
                <w:spacing w:val="-10"/>
                <w:sz w:val="20"/>
                <w:szCs w:val="20"/>
                <w:lang w:val="hy-AM"/>
              </w:rPr>
              <w:t>Տուգանք – պայմանագրային գնի 0.5% չափով</w:t>
            </w:r>
          </w:p>
        </w:tc>
      </w:tr>
    </w:tbl>
    <w:p w14:paraId="077B3547" w14:textId="77777777" w:rsidR="00F9495C" w:rsidRPr="00D66974" w:rsidRDefault="00F9495C" w:rsidP="000F3BAC">
      <w:pPr>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406C8C51" w14:textId="77777777" w:rsidR="003B509C" w:rsidRPr="003833BE"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1F4FDB37" w14:textId="77777777" w:rsidR="003B509C" w:rsidRDefault="003B509C" w:rsidP="003B509C">
      <w:pPr>
        <w:tabs>
          <w:tab w:val="left" w:pos="1276"/>
        </w:tabs>
        <w:ind w:firstLine="720"/>
        <w:jc w:val="both"/>
        <w:rPr>
          <w:rFonts w:ascii="GHEA Grapalat" w:hAnsi="GHEA Grapalat"/>
          <w:sz w:val="20"/>
          <w:lang w:val="pt-BR"/>
        </w:rPr>
      </w:pPr>
      <w:r w:rsidRPr="003833BE">
        <w:rPr>
          <w:rFonts w:ascii="GHEA Grapalat" w:hAnsi="GHEA Grapalat"/>
          <w:sz w:val="20"/>
          <w:lang w:val="pt-BR"/>
        </w:rPr>
        <w:lastRenderedPageBreak/>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685043E6"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7"/>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lastRenderedPageBreak/>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Default="007678FA" w:rsidP="00CD0CC7">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F5E6657" w14:textId="1DD1F397" w:rsidR="001B2244" w:rsidRPr="00D66974" w:rsidRDefault="00E12D78" w:rsidP="007678FA">
      <w:pPr>
        <w:ind w:firstLine="567"/>
        <w:jc w:val="both"/>
        <w:rPr>
          <w:rFonts w:ascii="GHEA Grapalat" w:hAnsi="GHEA Grapalat"/>
          <w:sz w:val="20"/>
          <w:szCs w:val="20"/>
          <w:vertAlign w:val="superscript"/>
          <w:lang w:val="hy-AM" w:eastAsia="ru-RU"/>
        </w:rPr>
      </w:pPr>
      <w:r w:rsidRPr="00E12D78">
        <w:rPr>
          <w:rFonts w:ascii="GHEA Grapalat" w:hAnsi="GHEA Grapalat"/>
          <w:bCs/>
          <w:sz w:val="20"/>
          <w:szCs w:val="20"/>
          <w:lang w:val="hy-AM" w:eastAsia="ru-RU"/>
        </w:rPr>
        <w:t>7.16</w:t>
      </w:r>
      <w:r w:rsidR="001B2244">
        <w:rPr>
          <w:rFonts w:ascii="GHEA Grapalat" w:hAnsi="GHEA Grapalat"/>
          <w:b/>
          <w:sz w:val="20"/>
          <w:szCs w:val="20"/>
          <w:lang w:val="hy-AM" w:eastAsia="ru-RU"/>
        </w:rPr>
        <w:t xml:space="preserve"> </w:t>
      </w:r>
      <w:r w:rsidR="001B2244" w:rsidRPr="006F24D1">
        <w:rPr>
          <w:rFonts w:ascii="GHEA Grapalat" w:hAnsi="GHEA Grapalat"/>
          <w:sz w:val="20"/>
          <w:szCs w:val="20"/>
          <w:lang w:val="hy-AM" w:eastAsia="ru-RU"/>
        </w:rPr>
        <w:t>Պ</w:t>
      </w:r>
      <w:r w:rsidR="001B2244" w:rsidRPr="006F24D1">
        <w:rPr>
          <w:rFonts w:ascii="GHEA Grapalat" w:hAnsi="GHEA Grapalat" w:cs="Sylfaen"/>
          <w:sz w:val="20"/>
          <w:szCs w:val="20"/>
          <w:lang w:val="pt-BR"/>
        </w:rPr>
        <w:t>այմանագրով</w:t>
      </w:r>
      <w:r w:rsidR="001B2244" w:rsidRPr="006F24D1">
        <w:rPr>
          <w:rFonts w:ascii="GHEA Grapalat" w:hAnsi="GHEA Grapalat" w:cs="Sylfaen"/>
          <w:sz w:val="20"/>
          <w:szCs w:val="20"/>
          <w:lang w:val="hy-AM"/>
        </w:rPr>
        <w:t xml:space="preserve"> նախատեսված</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Պատվիրատուի</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իրավունքներն</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ու</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պարտականությունները ՀՀ օրենսդրությամբ սահմանված կարգով</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իրականացնում</w:t>
      </w:r>
      <w:r w:rsidR="001B2244" w:rsidRPr="006F24D1">
        <w:rPr>
          <w:rFonts w:ascii="GHEA Grapalat" w:hAnsi="GHEA Grapalat"/>
          <w:sz w:val="20"/>
          <w:szCs w:val="20"/>
          <w:lang w:val="pt-BR"/>
        </w:rPr>
        <w:t xml:space="preserve"> </w:t>
      </w:r>
      <w:r w:rsidR="001B2244" w:rsidRPr="006F24D1">
        <w:rPr>
          <w:rFonts w:ascii="GHEA Grapalat" w:hAnsi="GHEA Grapalat" w:cs="Sylfaen"/>
          <w:sz w:val="20"/>
          <w:szCs w:val="20"/>
          <w:lang w:val="pt-BR"/>
        </w:rPr>
        <w:t>է</w:t>
      </w:r>
      <w:r w:rsidR="001B2244" w:rsidRPr="00925240">
        <w:rPr>
          <w:rFonts w:ascii="GHEA Grapalat" w:hAnsi="GHEA Grapalat" w:cs="Sylfaen"/>
          <w:b/>
          <w:sz w:val="20"/>
          <w:szCs w:val="20"/>
          <w:lang w:val="hy-AM"/>
        </w:rPr>
        <w:t xml:space="preserve"> </w:t>
      </w:r>
      <w:r w:rsidR="00722393" w:rsidRPr="00722393">
        <w:rPr>
          <w:rFonts w:ascii="GHEA Grapalat" w:hAnsi="GHEA Grapalat" w:cs="Sylfaen"/>
          <w:b/>
          <w:sz w:val="20"/>
          <w:lang w:val="hy-AM"/>
        </w:rPr>
        <w:t>Երևան</w:t>
      </w:r>
      <w:r>
        <w:rPr>
          <w:rFonts w:ascii="GHEA Grapalat" w:hAnsi="GHEA Grapalat" w:cs="Sylfaen"/>
          <w:b/>
          <w:sz w:val="20"/>
          <w:lang w:val="hy-AM"/>
        </w:rPr>
        <w:t xml:space="preserve"> քաղաքի </w:t>
      </w:r>
      <w:r w:rsidR="0015058C" w:rsidRPr="00DC7F8F">
        <w:rPr>
          <w:rFonts w:ascii="GHEA Grapalat" w:hAnsi="GHEA Grapalat"/>
          <w:b/>
          <w:sz w:val="18"/>
          <w:szCs w:val="18"/>
          <w:lang w:val="hy-AM"/>
        </w:rPr>
        <w:t xml:space="preserve">Քանաքեռ-Զեյթուն </w:t>
      </w:r>
      <w:r>
        <w:rPr>
          <w:rFonts w:ascii="GHEA Grapalat" w:hAnsi="GHEA Grapalat" w:cs="Sylfaen"/>
          <w:b/>
          <w:sz w:val="20"/>
          <w:lang w:val="hy-AM"/>
        </w:rPr>
        <w:t>վարչական շրջանի ղեկավարի աշխատակազմը:</w:t>
      </w: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CA1EAA">
      <w:pPr>
        <w:autoSpaceDE w:val="0"/>
        <w:autoSpaceDN w:val="0"/>
        <w:adjustRightInd w:val="0"/>
        <w:jc w:val="center"/>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3B260FBF" w14:textId="392A5EB9" w:rsidR="00513CB2" w:rsidRPr="00F566BF" w:rsidRDefault="00513CB2" w:rsidP="00CA1EAA">
      <w:pPr>
        <w:rPr>
          <w:rFonts w:ascii="GHEA Grapalat" w:hAnsi="GHEA Grapalat"/>
          <w:sz w:val="20"/>
          <w:lang w:val="hy-AM"/>
        </w:rPr>
      </w:pP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05AE27CA"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w:t>
      </w:r>
      <w:r w:rsidR="00E12D78">
        <w:rPr>
          <w:rFonts w:ascii="GHEA Grapalat" w:hAnsi="GHEA Grapalat"/>
          <w:i/>
          <w:sz w:val="18"/>
          <w:lang w:val="hy-AM"/>
        </w:rPr>
        <w:t>6</w:t>
      </w:r>
      <w:r w:rsidRPr="00F566BF">
        <w:rPr>
          <w:rFonts w:ascii="GHEA Grapalat" w:hAnsi="GHEA Grapalat"/>
          <w:i/>
          <w:sz w:val="18"/>
          <w:lang w:val="hy-AM"/>
        </w:rPr>
        <w:t xml:space="preserve">  թ. կնքված </w:t>
      </w:r>
    </w:p>
    <w:p w14:paraId="5307A71E" w14:textId="710CD73E"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sidR="00440ABA">
        <w:rPr>
          <w:rFonts w:ascii="GHEA Grapalat" w:hAnsi="GHEA Grapalat"/>
          <w:i/>
          <w:sz w:val="18"/>
          <w:lang w:val="hy-AM"/>
        </w:rPr>
        <w:t>ԵՔ-ԲՄԽԾՁԲ-26/29</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33B7A99B" w14:textId="77777777" w:rsidR="00E12D78" w:rsidRDefault="00513CB2" w:rsidP="00E12D78">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0D1A2CBE" w14:textId="771C370C" w:rsidR="00E12D78" w:rsidRDefault="0015058C" w:rsidP="00E12D78">
      <w:pPr>
        <w:jc w:val="center"/>
        <w:rPr>
          <w:rFonts w:ascii="GHEA Grapalat" w:hAnsi="GHEA Grapalat"/>
          <w:sz w:val="20"/>
          <w:lang w:val="hy-AM"/>
        </w:rPr>
      </w:pPr>
      <w:r>
        <w:rPr>
          <w:rFonts w:ascii="GHEA Grapalat" w:hAnsi="GHEA Grapalat"/>
          <w:b/>
          <w:i/>
          <w:sz w:val="20"/>
          <w:lang w:val="hy-AM"/>
        </w:rPr>
        <w:t xml:space="preserve">Քանաքեռ-Զեյթուն վարչական շրջանի փողոցների, մայթերի և բակային տարածքների ասֆալտբետոնյա ծածկի վերանորոգման աշխատանքների </w:t>
      </w:r>
      <w:r w:rsidR="00E12D78" w:rsidRPr="00E12D78">
        <w:rPr>
          <w:rFonts w:ascii="GHEA Grapalat" w:hAnsi="GHEA Grapalat"/>
          <w:b/>
          <w:i/>
          <w:sz w:val="20"/>
          <w:lang w:val="hy-AM"/>
        </w:rPr>
        <w:t xml:space="preserve"> որակի տեխնիկական հսկողության խորհրդատվական ծառայություններ</w:t>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r>
      <w:r w:rsidR="00513CB2" w:rsidRPr="00F566BF">
        <w:rPr>
          <w:rFonts w:ascii="GHEA Grapalat" w:hAnsi="GHEA Grapalat"/>
          <w:sz w:val="20"/>
          <w:lang w:val="hy-AM"/>
        </w:rPr>
        <w:tab/>
        <w:t xml:space="preserve">                                                        </w:t>
      </w:r>
    </w:p>
    <w:p w14:paraId="68DD8B6C" w14:textId="663B5434" w:rsidR="00513CB2" w:rsidRPr="00E12D78" w:rsidRDefault="00513CB2" w:rsidP="00E12D78">
      <w:pPr>
        <w:jc w:val="right"/>
        <w:rPr>
          <w:rFonts w:ascii="GHEA Grapalat" w:hAnsi="GHEA Grapalat"/>
          <w:sz w:val="20"/>
          <w:lang w:val="hy-AM"/>
        </w:rPr>
      </w:pPr>
      <w:r w:rsidRPr="00F566BF">
        <w:rPr>
          <w:rFonts w:ascii="GHEA Grapalat" w:hAnsi="GHEA Grapalat"/>
          <w:sz w:val="20"/>
          <w:lang w:val="hy-AM"/>
        </w:rPr>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464B9F">
        <w:tc>
          <w:tcPr>
            <w:tcW w:w="15277" w:type="dxa"/>
            <w:gridSpan w:val="8"/>
          </w:tcPr>
          <w:p w14:paraId="163A9B8F"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Ծառայության</w:t>
            </w:r>
            <w:proofErr w:type="spellEnd"/>
          </w:p>
        </w:tc>
      </w:tr>
      <w:tr w:rsidR="00513CB2" w:rsidRPr="00F566BF" w14:paraId="56CAB98F" w14:textId="77777777" w:rsidTr="00464B9F">
        <w:trPr>
          <w:trHeight w:val="219"/>
        </w:trPr>
        <w:tc>
          <w:tcPr>
            <w:tcW w:w="607" w:type="dxa"/>
            <w:vMerge w:val="restart"/>
            <w:vAlign w:val="center"/>
          </w:tcPr>
          <w:p w14:paraId="64EFF65D"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620" w:type="dxa"/>
            <w:vMerge w:val="restart"/>
            <w:vAlign w:val="center"/>
          </w:tcPr>
          <w:p w14:paraId="64CB30B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գնումների</w:t>
            </w:r>
            <w:proofErr w:type="spellEnd"/>
            <w:r w:rsidRPr="00F566BF">
              <w:rPr>
                <w:rFonts w:ascii="GHEA Grapalat" w:hAnsi="GHEA Grapalat"/>
                <w:sz w:val="18"/>
              </w:rPr>
              <w:t xml:space="preserve"> </w:t>
            </w:r>
            <w:proofErr w:type="spellStart"/>
            <w:r w:rsidRPr="00F566BF">
              <w:rPr>
                <w:rFonts w:ascii="GHEA Grapalat" w:hAnsi="GHEA Grapalat"/>
                <w:sz w:val="18"/>
              </w:rPr>
              <w:t>պլանով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rPr>
              <w:t xml:space="preserve">` </w:t>
            </w:r>
            <w:proofErr w:type="spellStart"/>
            <w:r w:rsidRPr="00F566BF">
              <w:rPr>
                <w:rFonts w:ascii="GHEA Grapalat" w:hAnsi="GHEA Grapalat"/>
                <w:sz w:val="18"/>
              </w:rPr>
              <w:t>ըստ</w:t>
            </w:r>
            <w:proofErr w:type="spellEnd"/>
            <w:r w:rsidRPr="00F566BF">
              <w:rPr>
                <w:rFonts w:ascii="GHEA Grapalat" w:hAnsi="GHEA Grapalat"/>
                <w:sz w:val="18"/>
              </w:rPr>
              <w:t xml:space="preserve"> ԳՄԱ </w:t>
            </w:r>
            <w:proofErr w:type="spellStart"/>
            <w:r w:rsidRPr="00F566BF">
              <w:rPr>
                <w:rFonts w:ascii="GHEA Grapalat" w:hAnsi="GHEA Grapalat"/>
                <w:sz w:val="18"/>
              </w:rPr>
              <w:t>դասակարգման</w:t>
            </w:r>
            <w:proofErr w:type="spellEnd"/>
            <w:r w:rsidRPr="00F566BF">
              <w:rPr>
                <w:rFonts w:ascii="GHEA Grapalat" w:hAnsi="GHEA Grapalat"/>
                <w:sz w:val="18"/>
              </w:rPr>
              <w:t xml:space="preserve"> (CPV)</w:t>
            </w:r>
          </w:p>
        </w:tc>
        <w:tc>
          <w:tcPr>
            <w:tcW w:w="5310" w:type="dxa"/>
            <w:vMerge w:val="restart"/>
            <w:vAlign w:val="center"/>
          </w:tcPr>
          <w:p w14:paraId="6217C726"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տեխնիկական</w:t>
            </w:r>
            <w:proofErr w:type="spellEnd"/>
            <w:r w:rsidRPr="00F566BF">
              <w:rPr>
                <w:rFonts w:ascii="GHEA Grapalat" w:hAnsi="GHEA Grapalat"/>
                <w:sz w:val="18"/>
              </w:rPr>
              <w:t xml:space="preserve"> </w:t>
            </w:r>
            <w:proofErr w:type="spellStart"/>
            <w:r w:rsidRPr="00F566BF">
              <w:rPr>
                <w:rFonts w:ascii="GHEA Grapalat" w:hAnsi="GHEA Grapalat"/>
                <w:sz w:val="18"/>
              </w:rPr>
              <w:t>բնութագիրը</w:t>
            </w:r>
            <w:proofErr w:type="spellEnd"/>
          </w:p>
        </w:tc>
        <w:tc>
          <w:tcPr>
            <w:tcW w:w="810" w:type="dxa"/>
            <w:vMerge w:val="restart"/>
            <w:vAlign w:val="center"/>
          </w:tcPr>
          <w:p w14:paraId="453FD645"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չափման</w:t>
            </w:r>
            <w:proofErr w:type="spellEnd"/>
            <w:r w:rsidRPr="00F566BF">
              <w:rPr>
                <w:rFonts w:ascii="GHEA Grapalat" w:hAnsi="GHEA Grapalat"/>
                <w:sz w:val="18"/>
              </w:rPr>
              <w:t xml:space="preserve"> </w:t>
            </w:r>
            <w:proofErr w:type="spellStart"/>
            <w:r w:rsidRPr="00F566BF">
              <w:rPr>
                <w:rFonts w:ascii="GHEA Grapalat" w:hAnsi="GHEA Grapalat"/>
                <w:sz w:val="18"/>
              </w:rPr>
              <w:t>միավորը</w:t>
            </w:r>
            <w:proofErr w:type="spellEnd"/>
          </w:p>
        </w:tc>
        <w:tc>
          <w:tcPr>
            <w:tcW w:w="1170" w:type="dxa"/>
            <w:vMerge w:val="restart"/>
            <w:vAlign w:val="center"/>
          </w:tcPr>
          <w:p w14:paraId="3D0BEA43"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w:t>
            </w:r>
            <w:proofErr w:type="spellStart"/>
            <w:r w:rsidRPr="00F566BF">
              <w:rPr>
                <w:rFonts w:ascii="GHEA Grapalat" w:hAnsi="GHEA Grapalat"/>
                <w:sz w:val="18"/>
              </w:rPr>
              <w:t>գինը</w:t>
            </w:r>
            <w:proofErr w:type="spellEnd"/>
            <w:r w:rsidRPr="00F566BF">
              <w:rPr>
                <w:rFonts w:ascii="GHEA Grapalat" w:hAnsi="GHEA Grapalat"/>
                <w:sz w:val="18"/>
              </w:rPr>
              <w:t xml:space="preserve">/ՀՀ </w:t>
            </w:r>
            <w:proofErr w:type="spellStart"/>
            <w:r w:rsidRPr="00F566BF">
              <w:rPr>
                <w:rFonts w:ascii="GHEA Grapalat" w:hAnsi="GHEA Grapalat"/>
                <w:sz w:val="18"/>
              </w:rPr>
              <w:t>դրամ</w:t>
            </w:r>
            <w:proofErr w:type="spellEnd"/>
          </w:p>
        </w:tc>
        <w:tc>
          <w:tcPr>
            <w:tcW w:w="990" w:type="dxa"/>
            <w:vMerge w:val="restart"/>
            <w:vAlign w:val="center"/>
          </w:tcPr>
          <w:p w14:paraId="0D26D3FA"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ընդհանուր</w:t>
            </w:r>
            <w:proofErr w:type="spellEnd"/>
            <w:r w:rsidRPr="00F566BF">
              <w:rPr>
                <w:rFonts w:ascii="GHEA Grapalat" w:hAnsi="GHEA Grapalat"/>
                <w:sz w:val="18"/>
              </w:rPr>
              <w:t xml:space="preserve"> քանակը</w:t>
            </w:r>
          </w:p>
        </w:tc>
        <w:tc>
          <w:tcPr>
            <w:tcW w:w="4770" w:type="dxa"/>
            <w:gridSpan w:val="2"/>
            <w:vAlign w:val="center"/>
          </w:tcPr>
          <w:p w14:paraId="259EC3D0"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մատուցման</w:t>
            </w:r>
            <w:proofErr w:type="spellEnd"/>
          </w:p>
        </w:tc>
      </w:tr>
      <w:tr w:rsidR="00513CB2" w:rsidRPr="00F566BF" w14:paraId="17C4022F" w14:textId="77777777" w:rsidTr="00813CD0">
        <w:trPr>
          <w:trHeight w:val="445"/>
        </w:trPr>
        <w:tc>
          <w:tcPr>
            <w:tcW w:w="607" w:type="dxa"/>
            <w:vMerge/>
            <w:vAlign w:val="center"/>
          </w:tcPr>
          <w:p w14:paraId="3A3D893A" w14:textId="77777777" w:rsidR="00513CB2" w:rsidRPr="00F566BF" w:rsidRDefault="00513CB2" w:rsidP="00464B9F">
            <w:pPr>
              <w:jc w:val="center"/>
              <w:rPr>
                <w:rFonts w:ascii="GHEA Grapalat" w:hAnsi="GHEA Grapalat"/>
                <w:sz w:val="18"/>
              </w:rPr>
            </w:pPr>
          </w:p>
        </w:tc>
        <w:tc>
          <w:tcPr>
            <w:tcW w:w="1620" w:type="dxa"/>
            <w:vMerge/>
            <w:vAlign w:val="center"/>
          </w:tcPr>
          <w:p w14:paraId="65C64D96" w14:textId="77777777" w:rsidR="00513CB2" w:rsidRPr="00F566BF" w:rsidRDefault="00513CB2" w:rsidP="00464B9F">
            <w:pPr>
              <w:jc w:val="center"/>
              <w:rPr>
                <w:rFonts w:ascii="GHEA Grapalat" w:hAnsi="GHEA Grapalat"/>
                <w:sz w:val="18"/>
              </w:rPr>
            </w:pPr>
          </w:p>
        </w:tc>
        <w:tc>
          <w:tcPr>
            <w:tcW w:w="5310" w:type="dxa"/>
            <w:vMerge/>
            <w:vAlign w:val="center"/>
          </w:tcPr>
          <w:p w14:paraId="039B5354" w14:textId="77777777" w:rsidR="00513CB2" w:rsidRPr="00F566BF" w:rsidRDefault="00513CB2" w:rsidP="00464B9F">
            <w:pPr>
              <w:jc w:val="center"/>
              <w:rPr>
                <w:rFonts w:ascii="GHEA Grapalat" w:hAnsi="GHEA Grapalat"/>
                <w:sz w:val="18"/>
              </w:rPr>
            </w:pPr>
          </w:p>
        </w:tc>
        <w:tc>
          <w:tcPr>
            <w:tcW w:w="810" w:type="dxa"/>
            <w:vMerge/>
            <w:vAlign w:val="center"/>
          </w:tcPr>
          <w:p w14:paraId="78D87D34" w14:textId="77777777" w:rsidR="00513CB2" w:rsidRPr="00F566BF" w:rsidRDefault="00513CB2" w:rsidP="00464B9F">
            <w:pPr>
              <w:jc w:val="center"/>
              <w:rPr>
                <w:rFonts w:ascii="GHEA Grapalat" w:hAnsi="GHEA Grapalat"/>
                <w:sz w:val="18"/>
              </w:rPr>
            </w:pPr>
          </w:p>
        </w:tc>
        <w:tc>
          <w:tcPr>
            <w:tcW w:w="1170" w:type="dxa"/>
            <w:vMerge/>
            <w:vAlign w:val="center"/>
          </w:tcPr>
          <w:p w14:paraId="24481CDE" w14:textId="77777777" w:rsidR="00513CB2" w:rsidRPr="00F566BF" w:rsidRDefault="00513CB2" w:rsidP="00464B9F">
            <w:pPr>
              <w:jc w:val="center"/>
              <w:rPr>
                <w:rFonts w:ascii="GHEA Grapalat" w:hAnsi="GHEA Grapalat"/>
                <w:sz w:val="18"/>
              </w:rPr>
            </w:pPr>
          </w:p>
        </w:tc>
        <w:tc>
          <w:tcPr>
            <w:tcW w:w="990" w:type="dxa"/>
            <w:vMerge/>
            <w:vAlign w:val="center"/>
          </w:tcPr>
          <w:p w14:paraId="7D88368E" w14:textId="77777777" w:rsidR="00513CB2" w:rsidRPr="00F566BF" w:rsidRDefault="00513CB2" w:rsidP="00464B9F">
            <w:pPr>
              <w:jc w:val="center"/>
              <w:rPr>
                <w:rFonts w:ascii="GHEA Grapalat" w:hAnsi="GHEA Grapalat"/>
                <w:sz w:val="18"/>
              </w:rPr>
            </w:pPr>
          </w:p>
        </w:tc>
        <w:tc>
          <w:tcPr>
            <w:tcW w:w="1980" w:type="dxa"/>
            <w:vAlign w:val="center"/>
          </w:tcPr>
          <w:p w14:paraId="6DA1D17B"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հասցեն</w:t>
            </w:r>
            <w:proofErr w:type="spellEnd"/>
          </w:p>
        </w:tc>
        <w:tc>
          <w:tcPr>
            <w:tcW w:w="2790" w:type="dxa"/>
            <w:vAlign w:val="center"/>
          </w:tcPr>
          <w:p w14:paraId="73EE4B19" w14:textId="77777777" w:rsidR="00513CB2" w:rsidRPr="00F566BF" w:rsidRDefault="00513CB2" w:rsidP="00464B9F">
            <w:pPr>
              <w:jc w:val="center"/>
              <w:rPr>
                <w:rFonts w:ascii="GHEA Grapalat" w:hAnsi="GHEA Grapalat"/>
                <w:sz w:val="18"/>
              </w:rPr>
            </w:pPr>
            <w:proofErr w:type="spellStart"/>
            <w:r w:rsidRPr="00F566BF">
              <w:rPr>
                <w:rFonts w:ascii="GHEA Grapalat" w:hAnsi="GHEA Grapalat"/>
                <w:sz w:val="18"/>
              </w:rPr>
              <w:t>Ժամկետը</w:t>
            </w:r>
            <w:proofErr w:type="spellEnd"/>
            <w:r w:rsidRPr="00F566BF">
              <w:rPr>
                <w:rFonts w:ascii="GHEA Grapalat" w:hAnsi="GHEA Grapalat"/>
                <w:sz w:val="18"/>
              </w:rPr>
              <w:t>**</w:t>
            </w:r>
          </w:p>
        </w:tc>
      </w:tr>
      <w:tr w:rsidR="0015058C" w:rsidRPr="00C725B8" w14:paraId="42BDB399" w14:textId="77777777" w:rsidTr="0015058C">
        <w:trPr>
          <w:trHeight w:val="246"/>
        </w:trPr>
        <w:tc>
          <w:tcPr>
            <w:tcW w:w="607" w:type="dxa"/>
            <w:vAlign w:val="center"/>
          </w:tcPr>
          <w:p w14:paraId="5594818A" w14:textId="77777777" w:rsidR="0015058C" w:rsidRDefault="0015058C" w:rsidP="0015058C">
            <w:pPr>
              <w:jc w:val="center"/>
              <w:rPr>
                <w:rFonts w:ascii="GHEA Grapalat" w:hAnsi="GHEA Grapalat"/>
                <w:sz w:val="20"/>
                <w:lang w:val="hy-AM"/>
              </w:rPr>
            </w:pPr>
          </w:p>
          <w:p w14:paraId="0016D260" w14:textId="77777777" w:rsidR="0015058C" w:rsidRDefault="0015058C" w:rsidP="0015058C">
            <w:pPr>
              <w:jc w:val="center"/>
              <w:rPr>
                <w:rFonts w:ascii="GHEA Grapalat" w:hAnsi="GHEA Grapalat"/>
                <w:sz w:val="20"/>
                <w:lang w:val="hy-AM"/>
              </w:rPr>
            </w:pPr>
          </w:p>
          <w:p w14:paraId="125DEC0B" w14:textId="77777777" w:rsidR="0015058C" w:rsidRDefault="0015058C" w:rsidP="0015058C">
            <w:pPr>
              <w:jc w:val="center"/>
              <w:rPr>
                <w:rFonts w:ascii="GHEA Grapalat" w:hAnsi="GHEA Grapalat"/>
                <w:sz w:val="20"/>
                <w:lang w:val="hy-AM"/>
              </w:rPr>
            </w:pPr>
          </w:p>
          <w:p w14:paraId="69E1F170" w14:textId="77777777" w:rsidR="0015058C" w:rsidRDefault="0015058C" w:rsidP="0015058C">
            <w:pPr>
              <w:jc w:val="center"/>
              <w:rPr>
                <w:rFonts w:ascii="GHEA Grapalat" w:hAnsi="GHEA Grapalat"/>
                <w:sz w:val="20"/>
                <w:lang w:val="hy-AM"/>
              </w:rPr>
            </w:pPr>
          </w:p>
          <w:p w14:paraId="1C2455A1" w14:textId="77777777" w:rsidR="0015058C" w:rsidRDefault="0015058C" w:rsidP="0015058C">
            <w:pPr>
              <w:jc w:val="center"/>
              <w:rPr>
                <w:rFonts w:ascii="GHEA Grapalat" w:hAnsi="GHEA Grapalat"/>
                <w:sz w:val="20"/>
                <w:lang w:val="hy-AM"/>
              </w:rPr>
            </w:pPr>
          </w:p>
          <w:p w14:paraId="48AD110D" w14:textId="77777777" w:rsidR="0015058C" w:rsidRDefault="0015058C" w:rsidP="0015058C">
            <w:pPr>
              <w:jc w:val="center"/>
              <w:rPr>
                <w:rFonts w:ascii="GHEA Grapalat" w:hAnsi="GHEA Grapalat"/>
                <w:sz w:val="20"/>
                <w:lang w:val="hy-AM"/>
              </w:rPr>
            </w:pPr>
          </w:p>
          <w:p w14:paraId="28F17BB0" w14:textId="77777777" w:rsidR="0015058C" w:rsidRDefault="0015058C" w:rsidP="0015058C">
            <w:pPr>
              <w:jc w:val="center"/>
              <w:rPr>
                <w:rFonts w:ascii="GHEA Grapalat" w:hAnsi="GHEA Grapalat"/>
                <w:sz w:val="20"/>
                <w:lang w:val="hy-AM"/>
              </w:rPr>
            </w:pPr>
          </w:p>
          <w:p w14:paraId="3E304B1C" w14:textId="32740BB2" w:rsidR="0015058C" w:rsidRDefault="0015058C" w:rsidP="0015058C">
            <w:pPr>
              <w:jc w:val="center"/>
              <w:rPr>
                <w:rFonts w:ascii="GHEA Grapalat" w:hAnsi="GHEA Grapalat"/>
                <w:sz w:val="20"/>
                <w:lang w:val="hy-AM"/>
              </w:rPr>
            </w:pPr>
            <w:r>
              <w:rPr>
                <w:rFonts w:ascii="GHEA Grapalat" w:hAnsi="GHEA Grapalat"/>
                <w:sz w:val="20"/>
                <w:lang w:val="hy-AM"/>
              </w:rPr>
              <w:t>1</w:t>
            </w:r>
          </w:p>
          <w:p w14:paraId="67DD88EF" w14:textId="77777777" w:rsidR="0015058C" w:rsidRDefault="0015058C" w:rsidP="0015058C">
            <w:pPr>
              <w:jc w:val="center"/>
              <w:rPr>
                <w:rFonts w:ascii="GHEA Grapalat" w:hAnsi="GHEA Grapalat"/>
                <w:sz w:val="20"/>
                <w:lang w:val="hy-AM"/>
              </w:rPr>
            </w:pPr>
          </w:p>
          <w:p w14:paraId="490B828C" w14:textId="77777777" w:rsidR="0015058C" w:rsidRDefault="0015058C" w:rsidP="0015058C">
            <w:pPr>
              <w:jc w:val="center"/>
              <w:rPr>
                <w:rFonts w:ascii="GHEA Grapalat" w:hAnsi="GHEA Grapalat"/>
                <w:sz w:val="20"/>
                <w:lang w:val="hy-AM"/>
              </w:rPr>
            </w:pPr>
          </w:p>
          <w:p w14:paraId="54AD2686" w14:textId="77777777" w:rsidR="0015058C" w:rsidRDefault="0015058C" w:rsidP="0015058C">
            <w:pPr>
              <w:jc w:val="center"/>
              <w:rPr>
                <w:rFonts w:ascii="GHEA Grapalat" w:hAnsi="GHEA Grapalat"/>
                <w:sz w:val="20"/>
                <w:lang w:val="hy-AM"/>
              </w:rPr>
            </w:pPr>
          </w:p>
          <w:p w14:paraId="05BF3CBB" w14:textId="77777777" w:rsidR="0015058C" w:rsidRDefault="0015058C" w:rsidP="0015058C">
            <w:pPr>
              <w:jc w:val="center"/>
              <w:rPr>
                <w:rFonts w:ascii="GHEA Grapalat" w:hAnsi="GHEA Grapalat"/>
                <w:sz w:val="20"/>
                <w:lang w:val="hy-AM"/>
              </w:rPr>
            </w:pPr>
          </w:p>
          <w:p w14:paraId="7C9BCA1F" w14:textId="77777777" w:rsidR="0015058C" w:rsidRDefault="0015058C" w:rsidP="0015058C">
            <w:pPr>
              <w:jc w:val="center"/>
              <w:rPr>
                <w:rFonts w:ascii="GHEA Grapalat" w:hAnsi="GHEA Grapalat"/>
                <w:sz w:val="20"/>
                <w:lang w:val="hy-AM"/>
              </w:rPr>
            </w:pPr>
          </w:p>
          <w:p w14:paraId="1E53FF2C" w14:textId="77777777" w:rsidR="0015058C" w:rsidRDefault="0015058C" w:rsidP="0015058C">
            <w:pPr>
              <w:jc w:val="center"/>
              <w:rPr>
                <w:rFonts w:ascii="GHEA Grapalat" w:hAnsi="GHEA Grapalat"/>
                <w:sz w:val="20"/>
                <w:lang w:val="hy-AM"/>
              </w:rPr>
            </w:pPr>
          </w:p>
          <w:p w14:paraId="6336AE00" w14:textId="77777777" w:rsidR="0015058C" w:rsidRDefault="0015058C" w:rsidP="0015058C">
            <w:pPr>
              <w:jc w:val="center"/>
              <w:rPr>
                <w:rFonts w:ascii="GHEA Grapalat" w:hAnsi="GHEA Grapalat"/>
                <w:sz w:val="20"/>
                <w:lang w:val="hy-AM"/>
              </w:rPr>
            </w:pPr>
          </w:p>
          <w:p w14:paraId="729CC149" w14:textId="77777777" w:rsidR="0015058C" w:rsidRDefault="0015058C" w:rsidP="0015058C">
            <w:pPr>
              <w:jc w:val="center"/>
              <w:rPr>
                <w:rFonts w:ascii="GHEA Grapalat" w:hAnsi="GHEA Grapalat"/>
                <w:sz w:val="20"/>
                <w:lang w:val="hy-AM"/>
              </w:rPr>
            </w:pPr>
          </w:p>
          <w:p w14:paraId="3498A026" w14:textId="77777777" w:rsidR="0015058C" w:rsidRDefault="0015058C" w:rsidP="0015058C">
            <w:pPr>
              <w:jc w:val="center"/>
              <w:rPr>
                <w:rFonts w:ascii="GHEA Grapalat" w:hAnsi="GHEA Grapalat"/>
                <w:sz w:val="20"/>
                <w:lang w:val="hy-AM"/>
              </w:rPr>
            </w:pPr>
          </w:p>
          <w:p w14:paraId="091B3CE8" w14:textId="77777777" w:rsidR="0015058C" w:rsidRDefault="0015058C" w:rsidP="0015058C">
            <w:pPr>
              <w:jc w:val="center"/>
              <w:rPr>
                <w:rFonts w:ascii="GHEA Grapalat" w:hAnsi="GHEA Grapalat"/>
                <w:sz w:val="20"/>
                <w:lang w:val="hy-AM"/>
              </w:rPr>
            </w:pPr>
          </w:p>
          <w:p w14:paraId="0F275F7A" w14:textId="77777777" w:rsidR="0015058C" w:rsidRDefault="0015058C" w:rsidP="0015058C">
            <w:pPr>
              <w:jc w:val="center"/>
              <w:rPr>
                <w:rFonts w:ascii="GHEA Grapalat" w:hAnsi="GHEA Grapalat"/>
                <w:sz w:val="20"/>
                <w:lang w:val="hy-AM"/>
              </w:rPr>
            </w:pPr>
          </w:p>
          <w:p w14:paraId="66BB29C7" w14:textId="77777777" w:rsidR="0015058C" w:rsidRDefault="0015058C" w:rsidP="0015058C">
            <w:pPr>
              <w:jc w:val="center"/>
              <w:rPr>
                <w:rFonts w:ascii="GHEA Grapalat" w:hAnsi="GHEA Grapalat"/>
                <w:sz w:val="20"/>
                <w:lang w:val="hy-AM"/>
              </w:rPr>
            </w:pPr>
          </w:p>
          <w:p w14:paraId="4206D553" w14:textId="77777777" w:rsidR="0015058C" w:rsidRDefault="0015058C" w:rsidP="0015058C">
            <w:pPr>
              <w:jc w:val="center"/>
              <w:rPr>
                <w:rFonts w:ascii="GHEA Grapalat" w:hAnsi="GHEA Grapalat"/>
                <w:sz w:val="20"/>
                <w:lang w:val="hy-AM"/>
              </w:rPr>
            </w:pPr>
          </w:p>
          <w:p w14:paraId="043DC846" w14:textId="77777777" w:rsidR="0015058C" w:rsidRDefault="0015058C" w:rsidP="0015058C">
            <w:pPr>
              <w:jc w:val="center"/>
              <w:rPr>
                <w:rFonts w:ascii="GHEA Grapalat" w:hAnsi="GHEA Grapalat"/>
                <w:sz w:val="20"/>
                <w:lang w:val="hy-AM"/>
              </w:rPr>
            </w:pPr>
          </w:p>
          <w:p w14:paraId="0CE60DF5" w14:textId="77777777" w:rsidR="0015058C" w:rsidRDefault="0015058C" w:rsidP="0015058C">
            <w:pPr>
              <w:jc w:val="center"/>
              <w:rPr>
                <w:rFonts w:ascii="GHEA Grapalat" w:hAnsi="GHEA Grapalat"/>
                <w:sz w:val="20"/>
                <w:lang w:val="hy-AM"/>
              </w:rPr>
            </w:pPr>
          </w:p>
          <w:p w14:paraId="7CF6B821" w14:textId="77777777" w:rsidR="0015058C" w:rsidRDefault="0015058C" w:rsidP="0015058C">
            <w:pPr>
              <w:jc w:val="center"/>
              <w:rPr>
                <w:rFonts w:ascii="GHEA Grapalat" w:hAnsi="GHEA Grapalat"/>
                <w:sz w:val="20"/>
                <w:lang w:val="hy-AM"/>
              </w:rPr>
            </w:pPr>
          </w:p>
          <w:p w14:paraId="23F723DD" w14:textId="77777777" w:rsidR="0015058C" w:rsidRDefault="0015058C" w:rsidP="0015058C">
            <w:pPr>
              <w:jc w:val="center"/>
              <w:rPr>
                <w:rFonts w:ascii="GHEA Grapalat" w:hAnsi="GHEA Grapalat"/>
                <w:sz w:val="20"/>
                <w:lang w:val="hy-AM"/>
              </w:rPr>
            </w:pPr>
          </w:p>
          <w:p w14:paraId="18CFFA55" w14:textId="77777777" w:rsidR="0015058C" w:rsidRDefault="0015058C" w:rsidP="0015058C">
            <w:pPr>
              <w:jc w:val="center"/>
              <w:rPr>
                <w:rFonts w:ascii="GHEA Grapalat" w:hAnsi="GHEA Grapalat"/>
                <w:sz w:val="20"/>
                <w:lang w:val="hy-AM"/>
              </w:rPr>
            </w:pPr>
          </w:p>
          <w:p w14:paraId="4642D553" w14:textId="77777777" w:rsidR="0015058C" w:rsidRDefault="0015058C" w:rsidP="0015058C">
            <w:pPr>
              <w:jc w:val="center"/>
              <w:rPr>
                <w:rFonts w:ascii="GHEA Grapalat" w:hAnsi="GHEA Grapalat"/>
                <w:sz w:val="20"/>
                <w:lang w:val="hy-AM"/>
              </w:rPr>
            </w:pPr>
          </w:p>
          <w:p w14:paraId="23A484E9" w14:textId="77777777" w:rsidR="0015058C" w:rsidRDefault="0015058C" w:rsidP="0015058C">
            <w:pPr>
              <w:jc w:val="center"/>
              <w:rPr>
                <w:rFonts w:ascii="GHEA Grapalat" w:hAnsi="GHEA Grapalat"/>
                <w:sz w:val="20"/>
                <w:lang w:val="hy-AM"/>
              </w:rPr>
            </w:pPr>
          </w:p>
          <w:p w14:paraId="274F248C" w14:textId="77777777" w:rsidR="0015058C" w:rsidRDefault="0015058C" w:rsidP="0015058C">
            <w:pPr>
              <w:rPr>
                <w:rFonts w:ascii="GHEA Grapalat" w:hAnsi="GHEA Grapalat"/>
                <w:sz w:val="20"/>
                <w:lang w:val="hy-AM"/>
              </w:rPr>
            </w:pPr>
          </w:p>
          <w:p w14:paraId="205966F4" w14:textId="77777777" w:rsidR="0015058C" w:rsidRDefault="0015058C" w:rsidP="0015058C">
            <w:pPr>
              <w:jc w:val="center"/>
              <w:rPr>
                <w:rFonts w:ascii="GHEA Grapalat" w:hAnsi="GHEA Grapalat"/>
                <w:sz w:val="20"/>
                <w:lang w:val="hy-AM"/>
              </w:rPr>
            </w:pPr>
          </w:p>
          <w:p w14:paraId="512005EF" w14:textId="77777777" w:rsidR="0015058C" w:rsidRDefault="0015058C" w:rsidP="0015058C">
            <w:pPr>
              <w:jc w:val="center"/>
              <w:rPr>
                <w:rFonts w:ascii="GHEA Grapalat" w:hAnsi="GHEA Grapalat"/>
                <w:sz w:val="20"/>
                <w:lang w:val="hy-AM"/>
              </w:rPr>
            </w:pPr>
          </w:p>
          <w:p w14:paraId="3D3A7B60" w14:textId="208D2020" w:rsidR="0015058C" w:rsidRPr="00453E01" w:rsidRDefault="0015058C" w:rsidP="0015058C">
            <w:pPr>
              <w:jc w:val="center"/>
              <w:rPr>
                <w:rFonts w:ascii="GHEA Grapalat" w:hAnsi="GHEA Grapalat"/>
                <w:sz w:val="20"/>
                <w:lang w:val="hy-AM"/>
              </w:rPr>
            </w:pPr>
          </w:p>
        </w:tc>
        <w:tc>
          <w:tcPr>
            <w:tcW w:w="1620" w:type="dxa"/>
          </w:tcPr>
          <w:p w14:paraId="231FC8BE" w14:textId="77777777" w:rsidR="0015058C" w:rsidRPr="000B3A7A" w:rsidRDefault="0015058C" w:rsidP="0015058C">
            <w:pPr>
              <w:jc w:val="center"/>
              <w:rPr>
                <w:rFonts w:ascii="GHEA Grapalat" w:hAnsi="GHEA Grapalat"/>
                <w:sz w:val="18"/>
                <w:szCs w:val="18"/>
              </w:rPr>
            </w:pPr>
          </w:p>
          <w:p w14:paraId="1564DFF7" w14:textId="77777777" w:rsidR="0015058C" w:rsidRPr="000B3A7A" w:rsidRDefault="0015058C" w:rsidP="0015058C">
            <w:pPr>
              <w:jc w:val="center"/>
              <w:rPr>
                <w:rFonts w:ascii="GHEA Grapalat" w:hAnsi="GHEA Grapalat"/>
                <w:sz w:val="18"/>
                <w:szCs w:val="18"/>
              </w:rPr>
            </w:pPr>
            <w:r>
              <w:rPr>
                <w:rFonts w:ascii="GHEA Grapalat" w:hAnsi="GHEA Grapalat"/>
                <w:sz w:val="18"/>
                <w:szCs w:val="18"/>
              </w:rPr>
              <w:t>71351540/70</w:t>
            </w:r>
          </w:p>
          <w:p w14:paraId="079BEF77" w14:textId="7A300DC4" w:rsidR="0015058C" w:rsidRPr="00F375B7" w:rsidRDefault="0015058C" w:rsidP="0015058C">
            <w:pPr>
              <w:jc w:val="center"/>
              <w:rPr>
                <w:rFonts w:ascii="GHEA Grapalat" w:hAnsi="GHEA Grapalat"/>
                <w:sz w:val="20"/>
                <w:lang w:val="hy-AM"/>
              </w:rPr>
            </w:pPr>
          </w:p>
        </w:tc>
        <w:tc>
          <w:tcPr>
            <w:tcW w:w="5310" w:type="dxa"/>
            <w:tcBorders>
              <w:top w:val="single" w:sz="4" w:space="0" w:color="auto"/>
              <w:left w:val="single" w:sz="4" w:space="0" w:color="auto"/>
              <w:bottom w:val="single" w:sz="4" w:space="0" w:color="auto"/>
              <w:right w:val="single" w:sz="4" w:space="0" w:color="auto"/>
            </w:tcBorders>
          </w:tcPr>
          <w:p w14:paraId="59F0D062" w14:textId="77777777" w:rsidR="0015058C" w:rsidRPr="0015058C" w:rsidRDefault="0015058C" w:rsidP="0015058C">
            <w:pPr>
              <w:rPr>
                <w:rFonts w:ascii="GHEA Grapalat" w:hAnsi="GHEA Grapalat" w:cs="Calibri"/>
                <w:b/>
                <w:bCs/>
                <w:sz w:val="18"/>
                <w:szCs w:val="18"/>
                <w:lang w:val="hy-AM"/>
              </w:rPr>
            </w:pPr>
            <w:r w:rsidRPr="00DC7F8F">
              <w:rPr>
                <w:rFonts w:ascii="GHEA Grapalat" w:hAnsi="GHEA Grapalat"/>
                <w:b/>
                <w:sz w:val="18"/>
                <w:szCs w:val="18"/>
                <w:lang w:val="hy-AM"/>
              </w:rPr>
              <w:t>Երևանի Քանաքեռ-Զեյթուն վարչական շրջանի կարիքների համար  փողոցների, մայթերի և բակային տարածքների ասֆալտբետոնյա ծածկի վերանորոգման աշխատանքների որակի տեխնիկական հսկողության խորհրդատվական ծառայություններ</w:t>
            </w:r>
          </w:p>
          <w:p w14:paraId="06772EA6" w14:textId="77777777" w:rsidR="0015058C" w:rsidRDefault="0015058C" w:rsidP="0015058C">
            <w:pPr>
              <w:rPr>
                <w:rFonts w:ascii="GHEA Grapalat" w:hAnsi="GHEA Grapalat" w:cs="Calibri"/>
                <w:sz w:val="18"/>
                <w:szCs w:val="18"/>
                <w:lang w:val="af-ZA"/>
              </w:rPr>
            </w:pPr>
            <w:r w:rsidRPr="0015058C">
              <w:rPr>
                <w:rFonts w:ascii="GHEA Grapalat" w:hAnsi="GHEA Grapalat" w:cs="Calibri"/>
                <w:b/>
                <w:bCs/>
                <w:sz w:val="18"/>
                <w:szCs w:val="18"/>
                <w:lang w:val="hy-AM"/>
              </w:rPr>
              <w:t>Ծառայության</w:t>
            </w:r>
            <w:r w:rsidRPr="00984DC2">
              <w:rPr>
                <w:rFonts w:ascii="GHEA Grapalat" w:hAnsi="GHEA Grapalat" w:cs="Calibri"/>
                <w:b/>
                <w:bCs/>
                <w:sz w:val="18"/>
                <w:szCs w:val="18"/>
                <w:lang w:val="af-ZA"/>
              </w:rPr>
              <w:t xml:space="preserve"> </w:t>
            </w:r>
            <w:r w:rsidRPr="0015058C">
              <w:rPr>
                <w:rFonts w:ascii="GHEA Grapalat" w:hAnsi="GHEA Grapalat" w:cs="Calibri"/>
                <w:b/>
                <w:bCs/>
                <w:sz w:val="18"/>
                <w:szCs w:val="18"/>
                <w:lang w:val="hy-AM"/>
              </w:rPr>
              <w:t>մատուցման</w:t>
            </w:r>
            <w:r w:rsidRPr="00984DC2">
              <w:rPr>
                <w:rFonts w:ascii="GHEA Grapalat" w:hAnsi="GHEA Grapalat" w:cs="Calibri"/>
                <w:b/>
                <w:bCs/>
                <w:sz w:val="18"/>
                <w:szCs w:val="18"/>
                <w:lang w:val="af-ZA"/>
              </w:rPr>
              <w:t xml:space="preserve"> </w:t>
            </w:r>
            <w:r w:rsidRPr="0015058C">
              <w:rPr>
                <w:rFonts w:ascii="GHEA Grapalat" w:hAnsi="GHEA Grapalat" w:cs="Calibri"/>
                <w:b/>
                <w:bCs/>
                <w:sz w:val="18"/>
                <w:szCs w:val="18"/>
                <w:lang w:val="hy-AM"/>
              </w:rPr>
              <w:t>ընդհանուր</w:t>
            </w:r>
            <w:r w:rsidRPr="00984DC2">
              <w:rPr>
                <w:rFonts w:ascii="GHEA Grapalat" w:hAnsi="GHEA Grapalat" w:cs="Calibri"/>
                <w:b/>
                <w:bCs/>
                <w:sz w:val="18"/>
                <w:szCs w:val="18"/>
                <w:lang w:val="af-ZA"/>
              </w:rPr>
              <w:t xml:space="preserve"> </w:t>
            </w:r>
            <w:r w:rsidRPr="0015058C">
              <w:rPr>
                <w:rFonts w:ascii="GHEA Grapalat" w:hAnsi="GHEA Grapalat" w:cs="Calibri"/>
                <w:b/>
                <w:bCs/>
                <w:sz w:val="18"/>
                <w:szCs w:val="18"/>
                <w:lang w:val="hy-AM"/>
              </w:rPr>
              <w:t>պահանջները</w:t>
            </w:r>
            <w:r w:rsidRPr="00984DC2">
              <w:rPr>
                <w:rFonts w:ascii="GHEA Grapalat" w:hAnsi="GHEA Grapalat" w:cs="Calibri"/>
                <w:sz w:val="18"/>
                <w:szCs w:val="18"/>
                <w:lang w:val="af-ZA"/>
              </w:rPr>
              <w:br/>
              <w:t xml:space="preserve">1. </w:t>
            </w:r>
            <w:r w:rsidRPr="0015058C">
              <w:rPr>
                <w:rFonts w:ascii="GHEA Grapalat" w:hAnsi="GHEA Grapalat" w:cs="Calibri"/>
                <w:sz w:val="18"/>
                <w:szCs w:val="18"/>
                <w:lang w:val="hy-AM"/>
              </w:rPr>
              <w:t>Տեխնիկական</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հսկողությունը</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պետք</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է</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իրականացվի</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պատվիրատուի</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կողմից</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տրամադրվող</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նախագծանախահաշվային</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փաստաթղթերի</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հիման</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վրա</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և</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պետք</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է</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ապահովի</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վերանորոգման</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աշխատանքների</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իրականացումը</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անհրաժեշտ</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որակով</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և</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ինժեներական</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նախագծերին</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տեխնիկական</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առանձնահատկություններին</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և</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այլ</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պայմանագրային</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փաստաթղթերին</w:t>
            </w:r>
            <w:r w:rsidRPr="00984DC2">
              <w:rPr>
                <w:rFonts w:ascii="GHEA Grapalat" w:hAnsi="GHEA Grapalat" w:cs="Calibri"/>
                <w:sz w:val="18"/>
                <w:szCs w:val="18"/>
                <w:lang w:val="af-ZA"/>
              </w:rPr>
              <w:t xml:space="preserve"> </w:t>
            </w:r>
            <w:r w:rsidRPr="0015058C">
              <w:rPr>
                <w:rFonts w:ascii="GHEA Grapalat" w:hAnsi="GHEA Grapalat" w:cs="Calibri"/>
                <w:sz w:val="18"/>
                <w:szCs w:val="18"/>
                <w:lang w:val="hy-AM"/>
              </w:rPr>
              <w:t>համապատասխան</w:t>
            </w:r>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2. </w:t>
            </w:r>
            <w:proofErr w:type="spellStart"/>
            <w:r w:rsidRPr="00984DC2">
              <w:rPr>
                <w:rFonts w:ascii="GHEA Grapalat" w:hAnsi="GHEA Grapalat" w:cs="Calibri"/>
                <w:sz w:val="18"/>
                <w:szCs w:val="18"/>
              </w:rPr>
              <w:t>Տեխնիկական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հսկողության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ծառայությունները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պետք</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է</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իրականացվեն</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ՀՀ</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Քաղաքաշինության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նախարարի</w:t>
            </w:r>
            <w:proofErr w:type="spellEnd"/>
            <w:r w:rsidRPr="00984DC2">
              <w:rPr>
                <w:rFonts w:ascii="GHEA Grapalat" w:hAnsi="GHEA Grapalat" w:cs="Calibri"/>
                <w:sz w:val="18"/>
                <w:szCs w:val="18"/>
                <w:lang w:val="af-ZA"/>
              </w:rPr>
              <w:t xml:space="preserve"> 28.04.1998</w:t>
            </w:r>
            <w:r w:rsidRPr="00984DC2">
              <w:rPr>
                <w:rFonts w:ascii="GHEA Grapalat" w:hAnsi="GHEA Grapalat" w:cs="Calibri"/>
                <w:sz w:val="18"/>
                <w:szCs w:val="18"/>
              </w:rPr>
              <w:t>թ</w:t>
            </w:r>
            <w:r w:rsidRPr="00984DC2">
              <w:rPr>
                <w:rFonts w:ascii="GHEA Grapalat" w:hAnsi="GHEA Grapalat" w:cs="Calibri"/>
                <w:sz w:val="18"/>
                <w:szCs w:val="18"/>
                <w:lang w:val="af-ZA"/>
              </w:rPr>
              <w:t>.-</w:t>
            </w:r>
            <w:r w:rsidRPr="00984DC2">
              <w:rPr>
                <w:rFonts w:ascii="GHEA Grapalat" w:hAnsi="GHEA Grapalat" w:cs="Calibri"/>
                <w:sz w:val="18"/>
                <w:szCs w:val="18"/>
              </w:rPr>
              <w:t>ի</w:t>
            </w:r>
            <w:r w:rsidRPr="00984DC2">
              <w:rPr>
                <w:rFonts w:ascii="GHEA Grapalat" w:hAnsi="GHEA Grapalat" w:cs="Calibri"/>
                <w:sz w:val="18"/>
                <w:szCs w:val="18"/>
                <w:lang w:val="af-ZA"/>
              </w:rPr>
              <w:t xml:space="preserve"> N44 </w:t>
            </w:r>
            <w:proofErr w:type="spellStart"/>
            <w:r w:rsidRPr="00984DC2">
              <w:rPr>
                <w:rFonts w:ascii="GHEA Grapalat" w:hAnsi="GHEA Grapalat" w:cs="Calibri"/>
                <w:sz w:val="18"/>
                <w:szCs w:val="18"/>
              </w:rPr>
              <w:t>հրամանով</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հաստատված</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շինարարության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որակի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տեխնիկական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հսկողության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lastRenderedPageBreak/>
              <w:t>իրականացման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հրահանգով</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Պատվիրատուի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կողմից</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տրամադրվող</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պարտականությունների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շրջանակներում</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3. </w:t>
            </w:r>
            <w:proofErr w:type="spellStart"/>
            <w:r w:rsidRPr="00984DC2">
              <w:rPr>
                <w:rFonts w:ascii="GHEA Grapalat" w:hAnsi="GHEA Grapalat" w:cs="Calibri"/>
                <w:sz w:val="18"/>
                <w:szCs w:val="18"/>
              </w:rPr>
              <w:t>Տեխնիկական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հսկողություն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իրականացնողի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հիմնական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պարտականություններն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են</w:t>
            </w:r>
            <w:proofErr w:type="spellEnd"/>
            <w:r w:rsidRPr="00984DC2">
              <w:rPr>
                <w:rFonts w:ascii="GHEA Grapalat" w:hAnsi="GHEA Grapalat" w:cs="Calibri"/>
                <w:sz w:val="18"/>
                <w:szCs w:val="18"/>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շինարարության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սկզբից</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մինչև</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ավարտը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ընկած</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ժամանակահատվածում</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պարբերաբար</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լուսանկարահանել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շինարարության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օբյեկտի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վիճակը</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ապահովել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կատարվող</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աշխատանքների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համապատասխանությունը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կապալի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պայմանագրի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պայմաններին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շինարարական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նորմերին</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կանոններին</w:t>
            </w:r>
            <w:proofErr w:type="spellEnd"/>
            <w:r w:rsidRPr="00984DC2">
              <w:rPr>
                <w:rFonts w:ascii="GHEA Grapalat" w:hAnsi="GHEA Grapalat" w:cs="Calibri"/>
                <w:sz w:val="18"/>
                <w:szCs w:val="18"/>
                <w:lang w:val="af-ZA"/>
              </w:rPr>
              <w:t>,</w:t>
            </w:r>
          </w:p>
          <w:p w14:paraId="25455120" w14:textId="77777777" w:rsidR="0015058C" w:rsidRDefault="0015058C" w:rsidP="0015058C">
            <w:pPr>
              <w:rPr>
                <w:rFonts w:ascii="GHEA Grapalat" w:hAnsi="GHEA Grapalat" w:cs="Calibri"/>
                <w:sz w:val="18"/>
                <w:szCs w:val="18"/>
                <w:lang w:val="af-ZA"/>
              </w:rPr>
            </w:pPr>
          </w:p>
          <w:p w14:paraId="6F4602A7" w14:textId="77777777" w:rsidR="0015058C" w:rsidRDefault="0015058C" w:rsidP="0015058C">
            <w:pPr>
              <w:rPr>
                <w:rFonts w:ascii="GHEA Grapalat" w:hAnsi="GHEA Grapalat" w:cs="Calibri"/>
                <w:sz w:val="18"/>
                <w:szCs w:val="18"/>
                <w:lang w:val="af-ZA"/>
              </w:rPr>
            </w:pPr>
          </w:p>
          <w:p w14:paraId="6BE0AC30" w14:textId="77777777" w:rsidR="0015058C" w:rsidRPr="00984DC2" w:rsidRDefault="0015058C" w:rsidP="0015058C">
            <w:pPr>
              <w:rPr>
                <w:rFonts w:ascii="GHEA Grapalat" w:hAnsi="GHEA Grapalat" w:cs="Calibri"/>
                <w:sz w:val="18"/>
                <w:szCs w:val="18"/>
                <w:lang w:val="af-ZA"/>
              </w:rPr>
            </w:pP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Կապալառուի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կողմից</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պայմանագրային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պարտավորությունների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կատարման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շեղում</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հայտնաբերելուց</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անհապաղ</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տեղեկացնել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Պատվիրատուին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կցելով</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համապատասխան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հիմնավորումը</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ստուգել</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հաստատել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աշխատանքային</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կատարողական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փաստաթղթերը</w:t>
            </w:r>
            <w:proofErr w:type="spellEnd"/>
            <w:r w:rsidRPr="00984DC2">
              <w:rPr>
                <w:rFonts w:ascii="GHEA Grapalat" w:hAnsi="GHEA Grapalat" w:cs="Calibri"/>
                <w:sz w:val="18"/>
                <w:szCs w:val="18"/>
              </w:rPr>
              <w:t>՝</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նախապատրաստված</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Կապալառուի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կողմից</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ստուգել</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վերահսկել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նյութերի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որակը</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շինարարական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աշխատանքների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ընթացքը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որպեսզի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ապահովվի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մասնագրերին</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պայմանագրային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մյուս</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փաստաթղթերին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համապատասխանությունը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Արգելել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կամ</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փոփոխել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այն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նյութերը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որոնք</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չեն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համապատասխանում</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անհրաժեշտ</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պայմաններին</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վերահսկել</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գնահատել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շինաշխատանքների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գործընթացը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որպեսզի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ապահովվի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շինաշխատանքների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ավարտը</w:t>
            </w:r>
            <w:proofErr w:type="spellEnd"/>
            <w:r w:rsidRPr="00984DC2">
              <w:rPr>
                <w:rFonts w:ascii="GHEA Grapalat" w:hAnsi="GHEA Grapalat" w:cs="Calibri"/>
                <w:sz w:val="18"/>
                <w:szCs w:val="18"/>
              </w:rPr>
              <w:t>՝</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համաձայն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պայմանագրի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մեջ</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նշված</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ժամանակացույցի</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ստուգել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բոլոր</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այն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փորձարկումների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արդյունքները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որոնք</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անհրաժեշտ</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են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որակի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ապահովման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համար</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Ստուգել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բոլոր</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փաստաթղթերը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այդ</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թվում</w:t>
            </w:r>
            <w:proofErr w:type="spellEnd"/>
            <w:r w:rsidRPr="00984DC2">
              <w:rPr>
                <w:rFonts w:ascii="GHEA Grapalat" w:hAnsi="GHEA Grapalat" w:cs="Calibri"/>
                <w:sz w:val="18"/>
                <w:szCs w:val="18"/>
              </w:rPr>
              <w:t>՝</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բոլոր</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ծավալային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չափերը</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հաշվարկները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որոնք</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անհրաժեշտ</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են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համապատասխան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վճարումները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իրականացնելու</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համար</w:t>
            </w:r>
            <w:proofErr w:type="spellEnd"/>
            <w:r w:rsidRPr="00984DC2">
              <w:rPr>
                <w:rFonts w:ascii="GHEA Grapalat" w:hAnsi="GHEA Grapalat" w:cs="Calibri"/>
                <w:sz w:val="18"/>
                <w:szCs w:val="18"/>
                <w:lang w:val="af-ZA"/>
              </w:rPr>
              <w:t>,</w:t>
            </w:r>
          </w:p>
          <w:p w14:paraId="253AA074" w14:textId="77777777" w:rsidR="0015058C" w:rsidRPr="00984DC2" w:rsidRDefault="0015058C" w:rsidP="0015058C">
            <w:pPr>
              <w:rPr>
                <w:rFonts w:ascii="GHEA Grapalat" w:hAnsi="GHEA Grapalat" w:cs="Calibri"/>
                <w:sz w:val="18"/>
                <w:szCs w:val="18"/>
                <w:lang w:val="af-ZA"/>
              </w:rPr>
            </w:pP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կատարել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որակի</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քանակի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ամենօրյա</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հսկումը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համապատասխան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նշում</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կատարելով</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մատյանում</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այն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աշխատանքների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անհրաժեշտ</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փորձարկումները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որոնք</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կատարվում</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են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կապալի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պայմանագրի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իրականացման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շրջանակում</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շինարարության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ժամանակ</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առաջացող</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խնդիրների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դեպքում</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առաջարկել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այն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գործողությունները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որոնք</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lastRenderedPageBreak/>
              <w:t>անհրաժեշտ</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կլինեն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աշխատանքային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ժամանակացույցը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պահպանելու</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համար</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հսկել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բոլոր</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այն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հարցերը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որոնք</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կապված</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են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շինաշխատանքներն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անվտանգ</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իրականացնելու</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հետ</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հրահանգել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Կապալառուին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տեղադրել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նշաններ</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լուսավորության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անվտանգության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սարքերի</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այլ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համապատասխան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միջոցառումների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իրականացման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համար</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կատարել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անհրաժեշտ</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օրական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գրառումներ</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որոնք</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անհրաժեշտ</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են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պայմանագրի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ընթացքի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վերահսկման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համար</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ընդգրկելով</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կատարված</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աշխատանքների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հավաստագրերը</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այլ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անհրաժեշտ</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փաստաթղթեր</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կատարել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աշխատանքների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ծավալների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չափագրումներ</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մասնակցել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կատարողական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փաստաթղթերի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կազմմանը</w:t>
            </w:r>
            <w:proofErr w:type="spellEnd"/>
            <w:r w:rsidRPr="00984DC2">
              <w:rPr>
                <w:rFonts w:ascii="GHEA Grapalat" w:hAnsi="GHEA Grapalat" w:cs="Calibri"/>
                <w:sz w:val="18"/>
                <w:szCs w:val="18"/>
                <w:lang w:val="af-ZA"/>
              </w:rPr>
              <w:t xml:space="preserve"> </w:t>
            </w:r>
            <w:r w:rsidRPr="00984DC2">
              <w:rPr>
                <w:rFonts w:ascii="GHEA Grapalat" w:hAnsi="GHEA Grapalat" w:cs="Calibri"/>
                <w:sz w:val="18"/>
                <w:szCs w:val="18"/>
              </w:rPr>
              <w:t>և</w:t>
            </w:r>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հաստատմանը</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շինարարության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ավարտից</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հետո</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Պատվիրատուին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ներկայացնել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Հաշվետվություն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կատարված</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աշխատանքների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վերաբերյալ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կցելով</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լուսանկարները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անհրաժեշտ</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գծագրերը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ծածկված</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աշխատանքների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ակտերը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փորձարկման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ակտերը</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սերտիֆիկատները</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Պատվիրատուի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ցուցումով</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չափագրել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կատարման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ենթակա</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աշխատանքները</w:t>
            </w:r>
            <w:proofErr w:type="spellEnd"/>
            <w:r w:rsidRPr="00984DC2">
              <w:rPr>
                <w:rFonts w:ascii="GHEA Grapalat" w:hAnsi="GHEA Grapalat" w:cs="Calibri"/>
                <w:sz w:val="18"/>
                <w:szCs w:val="18"/>
                <w:lang w:val="af-ZA"/>
              </w:rPr>
              <w:t>:</w:t>
            </w:r>
            <w:r w:rsidRPr="00984DC2">
              <w:rPr>
                <w:rFonts w:ascii="GHEA Grapalat" w:hAnsi="GHEA Grapalat" w:cs="Calibri"/>
                <w:sz w:val="18"/>
                <w:szCs w:val="18"/>
                <w:lang w:val="af-ZA"/>
              </w:rPr>
              <w:br/>
              <w:t xml:space="preserve">• </w:t>
            </w:r>
            <w:proofErr w:type="spellStart"/>
            <w:r w:rsidRPr="00984DC2">
              <w:rPr>
                <w:rFonts w:ascii="GHEA Grapalat" w:hAnsi="GHEA Grapalat" w:cs="Calibri"/>
                <w:sz w:val="18"/>
                <w:szCs w:val="18"/>
              </w:rPr>
              <w:t>պարտադիր</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ներկա</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լինել</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քաղաքաշինության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նախարարի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թիվ</w:t>
            </w:r>
            <w:proofErr w:type="spellEnd"/>
            <w:r w:rsidRPr="00984DC2">
              <w:rPr>
                <w:rFonts w:ascii="GHEA Grapalat" w:hAnsi="GHEA Grapalat" w:cs="Calibri"/>
                <w:sz w:val="18"/>
                <w:szCs w:val="18"/>
                <w:lang w:val="af-ZA"/>
              </w:rPr>
              <w:t xml:space="preserve"> 44 </w:t>
            </w:r>
            <w:proofErr w:type="spellStart"/>
            <w:r w:rsidRPr="00984DC2">
              <w:rPr>
                <w:rFonts w:ascii="GHEA Grapalat" w:hAnsi="GHEA Grapalat" w:cs="Calibri"/>
                <w:sz w:val="18"/>
                <w:szCs w:val="18"/>
              </w:rPr>
              <w:t>առ</w:t>
            </w:r>
            <w:proofErr w:type="spellEnd"/>
            <w:r w:rsidRPr="00984DC2">
              <w:rPr>
                <w:rFonts w:ascii="GHEA Grapalat" w:hAnsi="GHEA Grapalat" w:cs="Calibri"/>
                <w:sz w:val="18"/>
                <w:szCs w:val="18"/>
                <w:lang w:val="af-ZA"/>
              </w:rPr>
              <w:t xml:space="preserve"> 28.04.1998</w:t>
            </w:r>
            <w:r w:rsidRPr="00984DC2">
              <w:rPr>
                <w:rFonts w:ascii="GHEA Grapalat" w:hAnsi="GHEA Grapalat" w:cs="Calibri"/>
                <w:sz w:val="18"/>
                <w:szCs w:val="18"/>
              </w:rPr>
              <w:t>թ</w:t>
            </w:r>
            <w:r w:rsidRPr="00984DC2">
              <w:rPr>
                <w:rFonts w:ascii="GHEA Grapalat" w:hAnsi="GHEA Grapalat" w:cs="Calibri"/>
                <w:sz w:val="18"/>
                <w:szCs w:val="18"/>
                <w:lang w:val="af-ZA"/>
              </w:rPr>
              <w:t>. </w:t>
            </w:r>
            <w:proofErr w:type="spellStart"/>
            <w:r w:rsidRPr="00984DC2">
              <w:rPr>
                <w:rFonts w:ascii="GHEA Grapalat" w:hAnsi="GHEA Grapalat" w:cs="Calibri"/>
                <w:sz w:val="18"/>
                <w:szCs w:val="18"/>
              </w:rPr>
              <w:t>Շինարարության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որակի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տեխնիկական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հսկողության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իրականացման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հրահանգ</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հրամանի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հավելված</w:t>
            </w:r>
            <w:proofErr w:type="spellEnd"/>
            <w:r w:rsidRPr="00984DC2">
              <w:rPr>
                <w:rFonts w:ascii="GHEA Grapalat" w:hAnsi="GHEA Grapalat" w:cs="Calibri"/>
                <w:sz w:val="18"/>
                <w:szCs w:val="18"/>
                <w:lang w:val="af-ZA"/>
              </w:rPr>
              <w:t xml:space="preserve"> 1-</w:t>
            </w:r>
            <w:proofErr w:type="spellStart"/>
            <w:r w:rsidRPr="00984DC2">
              <w:rPr>
                <w:rFonts w:ascii="GHEA Grapalat" w:hAnsi="GHEA Grapalat" w:cs="Calibri"/>
                <w:sz w:val="18"/>
                <w:szCs w:val="18"/>
              </w:rPr>
              <w:t>ով</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նախատեսված</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ծածկման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շինմոնտաժային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աշխատանքների</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իրականացման</w:t>
            </w:r>
            <w:proofErr w:type="spellEnd"/>
            <w:r w:rsidRPr="00984DC2">
              <w:rPr>
                <w:rFonts w:ascii="GHEA Grapalat" w:hAnsi="GHEA Grapalat" w:cs="Calibri"/>
                <w:sz w:val="18"/>
                <w:szCs w:val="18"/>
                <w:lang w:val="af-ZA"/>
              </w:rPr>
              <w:t xml:space="preserve"> </w:t>
            </w:r>
            <w:proofErr w:type="spellStart"/>
            <w:r w:rsidRPr="00984DC2">
              <w:rPr>
                <w:rFonts w:ascii="GHEA Grapalat" w:hAnsi="GHEA Grapalat" w:cs="Calibri"/>
                <w:sz w:val="18"/>
                <w:szCs w:val="18"/>
              </w:rPr>
              <w:t>ընթացքում</w:t>
            </w:r>
            <w:proofErr w:type="spellEnd"/>
            <w:r w:rsidRPr="00984DC2">
              <w:rPr>
                <w:rFonts w:ascii="GHEA Grapalat" w:hAnsi="GHEA Grapalat" w:cs="Calibri"/>
                <w:sz w:val="18"/>
                <w:szCs w:val="18"/>
                <w:lang w:val="af-ZA"/>
              </w:rPr>
              <w:t>:</w:t>
            </w:r>
          </w:p>
          <w:p w14:paraId="552A5516" w14:textId="77777777" w:rsidR="0015058C" w:rsidRPr="00984DC2" w:rsidRDefault="0015058C" w:rsidP="0015058C">
            <w:pPr>
              <w:jc w:val="both"/>
              <w:rPr>
                <w:rFonts w:ascii="GHEA Grapalat" w:hAnsi="GHEA Grapalat"/>
                <w:b/>
                <w:color w:val="EE0000"/>
                <w:sz w:val="18"/>
                <w:szCs w:val="18"/>
                <w:lang w:val="hy-AM"/>
              </w:rPr>
            </w:pPr>
            <w:r w:rsidRPr="00984DC2">
              <w:rPr>
                <w:rFonts w:ascii="GHEA Grapalat" w:hAnsi="GHEA Grapalat"/>
                <w:b/>
                <w:color w:val="EE0000"/>
                <w:sz w:val="18"/>
                <w:szCs w:val="18"/>
                <w:lang w:val="hy-AM"/>
              </w:rPr>
              <w:t>Ծառայությունն իրականացնելու համար կատարողը պետք է ո</w:t>
            </w:r>
            <w:r>
              <w:rPr>
                <w:rFonts w:ascii="GHEA Grapalat" w:hAnsi="GHEA Grapalat"/>
                <w:b/>
                <w:color w:val="EE0000"/>
                <w:sz w:val="18"/>
                <w:szCs w:val="18"/>
                <w:lang w:val="hy-AM"/>
              </w:rPr>
              <w:t>ւնենա</w:t>
            </w:r>
            <w:r w:rsidRPr="00DC0A57">
              <w:rPr>
                <w:rFonts w:ascii="GHEA Grapalat" w:hAnsi="GHEA Grapalat"/>
                <w:b/>
                <w:color w:val="EE0000"/>
                <w:sz w:val="18"/>
                <w:szCs w:val="18"/>
                <w:lang w:val="af-ZA"/>
              </w:rPr>
              <w:t xml:space="preserve"> </w:t>
            </w:r>
            <w:proofErr w:type="spellStart"/>
            <w:r>
              <w:rPr>
                <w:rFonts w:ascii="GHEA Grapalat" w:hAnsi="GHEA Grapalat"/>
                <w:b/>
                <w:color w:val="EE0000"/>
                <w:sz w:val="18"/>
                <w:szCs w:val="18"/>
              </w:rPr>
              <w:t>լիցենզիա</w:t>
            </w:r>
            <w:proofErr w:type="spellEnd"/>
            <w:r w:rsidRPr="00D74555">
              <w:rPr>
                <w:rFonts w:ascii="GHEA Grapalat" w:hAnsi="GHEA Grapalat"/>
                <w:b/>
                <w:color w:val="EE0000"/>
                <w:sz w:val="18"/>
                <w:szCs w:val="18"/>
                <w:lang w:val="af-ZA"/>
              </w:rPr>
              <w:t xml:space="preserve"> </w:t>
            </w:r>
            <w:r>
              <w:rPr>
                <w:rFonts w:ascii="GHEA Grapalat" w:hAnsi="GHEA Grapalat"/>
                <w:b/>
                <w:color w:val="EE0000"/>
                <w:sz w:val="18"/>
                <w:szCs w:val="18"/>
                <w:lang w:val="af-ZA"/>
              </w:rPr>
              <w:t xml:space="preserve">- </w:t>
            </w:r>
            <w:r w:rsidRPr="00DC0A57">
              <w:rPr>
                <w:rFonts w:ascii="GHEA Grapalat" w:hAnsi="GHEA Grapalat"/>
                <w:b/>
                <w:color w:val="EE0000"/>
                <w:sz w:val="18"/>
                <w:szCs w:val="18"/>
                <w:lang w:val="af-ZA"/>
              </w:rPr>
              <w:t xml:space="preserve"> </w:t>
            </w:r>
            <w:r>
              <w:rPr>
                <w:rFonts w:ascii="GHEA Grapalat" w:hAnsi="GHEA Grapalat"/>
                <w:b/>
                <w:color w:val="EE0000"/>
                <w:sz w:val="18"/>
                <w:szCs w:val="18"/>
                <w:lang w:val="hy-AM"/>
              </w:rPr>
              <w:t xml:space="preserve"> քաղաքաշինության բնագավառի</w:t>
            </w:r>
            <w:r w:rsidRPr="00984DC2">
              <w:rPr>
                <w:rFonts w:ascii="GHEA Grapalat" w:hAnsi="GHEA Grapalat"/>
                <w:b/>
                <w:color w:val="EE0000"/>
                <w:sz w:val="18"/>
                <w:szCs w:val="18"/>
                <w:lang w:val="af-ZA"/>
              </w:rPr>
              <w:t xml:space="preserve"> </w:t>
            </w:r>
            <w:r w:rsidRPr="00984DC2">
              <w:rPr>
                <w:rFonts w:ascii="GHEA Grapalat" w:hAnsi="GHEA Grapalat"/>
                <w:b/>
                <w:color w:val="EE0000"/>
                <w:sz w:val="18"/>
                <w:szCs w:val="18"/>
                <w:lang w:val="hy-AM"/>
              </w:rPr>
              <w:t>տրանսպորտային ուղիներ (ավտոմոբիլային ճանապարհներ, երթուղային գծեր և օդանավակայաններ, արհեստական կառուցվածքներ՝ կամուրջներ, թունելներ, ուղեանցներ, էստակադաներ, հենապատեր և այլն)-2-րդ դաս ներդիր համար 09</w:t>
            </w:r>
          </w:p>
          <w:p w14:paraId="540F09C1" w14:textId="77777777" w:rsidR="0015058C" w:rsidRPr="0015058C" w:rsidRDefault="0015058C" w:rsidP="0015058C">
            <w:pPr>
              <w:rPr>
                <w:rFonts w:ascii="GHEA Grapalat" w:hAnsi="GHEA Grapalat" w:cs="Calibri"/>
                <w:b/>
                <w:bCs/>
                <w:sz w:val="18"/>
                <w:szCs w:val="18"/>
                <w:lang w:val="af-ZA"/>
              </w:rPr>
            </w:pPr>
          </w:p>
          <w:p w14:paraId="5FF60601" w14:textId="77777777" w:rsidR="0015058C" w:rsidRPr="0015058C" w:rsidRDefault="0015058C" w:rsidP="0015058C">
            <w:pPr>
              <w:rPr>
                <w:rFonts w:ascii="GHEA Grapalat" w:hAnsi="GHEA Grapalat" w:cs="Calibri"/>
                <w:b/>
                <w:bCs/>
                <w:sz w:val="18"/>
                <w:szCs w:val="18"/>
                <w:lang w:val="af-ZA"/>
              </w:rPr>
            </w:pPr>
          </w:p>
          <w:p w14:paraId="6074383B" w14:textId="7C514CD8" w:rsidR="0015058C" w:rsidRPr="00813CD0" w:rsidRDefault="0015058C" w:rsidP="0015058C">
            <w:pPr>
              <w:jc w:val="both"/>
              <w:rPr>
                <w:rFonts w:ascii="GHEA Grapalat" w:hAnsi="GHEA Grapalat"/>
                <w:sz w:val="20"/>
                <w:szCs w:val="16"/>
                <w:lang w:val="hy-AM"/>
              </w:rPr>
            </w:pPr>
            <w:r w:rsidRPr="00984DC2">
              <w:rPr>
                <w:rFonts w:ascii="GHEA Grapalat" w:hAnsi="GHEA Grapalat" w:cs="Calibri"/>
                <w:b/>
                <w:bCs/>
                <w:sz w:val="18"/>
                <w:szCs w:val="18"/>
                <w:lang w:val="hy-AM"/>
              </w:rPr>
              <w:t>Հաշվետվության</w:t>
            </w:r>
            <w:r w:rsidRPr="00984DC2">
              <w:rPr>
                <w:rFonts w:ascii="GHEA Grapalat" w:hAnsi="GHEA Grapalat" w:cs="Calibri"/>
                <w:b/>
                <w:bCs/>
                <w:sz w:val="18"/>
                <w:szCs w:val="18"/>
                <w:lang w:val="af-ZA"/>
              </w:rPr>
              <w:t xml:space="preserve"> </w:t>
            </w:r>
            <w:r w:rsidRPr="00984DC2">
              <w:rPr>
                <w:rFonts w:ascii="GHEA Grapalat" w:hAnsi="GHEA Grapalat" w:cs="Calibri"/>
                <w:b/>
                <w:bCs/>
                <w:sz w:val="18"/>
                <w:szCs w:val="18"/>
                <w:lang w:val="hy-AM"/>
              </w:rPr>
              <w:t>ներկայացման</w:t>
            </w:r>
            <w:r w:rsidRPr="00984DC2">
              <w:rPr>
                <w:rFonts w:ascii="GHEA Grapalat" w:hAnsi="GHEA Grapalat" w:cs="Calibri"/>
                <w:b/>
                <w:bCs/>
                <w:sz w:val="18"/>
                <w:szCs w:val="18"/>
                <w:lang w:val="af-ZA"/>
              </w:rPr>
              <w:t xml:space="preserve"> </w:t>
            </w:r>
            <w:r w:rsidRPr="00984DC2">
              <w:rPr>
                <w:rFonts w:ascii="GHEA Grapalat" w:hAnsi="GHEA Grapalat" w:cs="Calibri"/>
                <w:b/>
                <w:bCs/>
                <w:sz w:val="18"/>
                <w:szCs w:val="18"/>
                <w:lang w:val="hy-AM"/>
              </w:rPr>
              <w:t>պահանջներ</w:t>
            </w:r>
            <w:r w:rsidRPr="00984DC2">
              <w:rPr>
                <w:rFonts w:ascii="GHEA Grapalat" w:hAnsi="GHEA Grapalat" w:cs="Calibri"/>
                <w:sz w:val="18"/>
                <w:szCs w:val="18"/>
                <w:lang w:val="af-ZA"/>
              </w:rPr>
              <w:br/>
            </w:r>
            <w:r w:rsidRPr="00984DC2">
              <w:rPr>
                <w:rFonts w:ascii="GHEA Grapalat" w:hAnsi="GHEA Grapalat" w:cs="Calibri"/>
                <w:sz w:val="18"/>
                <w:szCs w:val="18"/>
                <w:lang w:val="hy-AM"/>
              </w:rPr>
              <w:t>Կատարողը</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պարտավոր</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է</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ներկայացնել</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Պատվիրատուին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ծառայությունների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վերաբերյալ</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ընթացիկ</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և</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ավարտական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հաշվետվություններ</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որոնք</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հանդիսանում</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են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ծառայությունների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հանձնման</w:t>
            </w:r>
            <w:r w:rsidRPr="00984DC2">
              <w:rPr>
                <w:rFonts w:ascii="GHEA Grapalat" w:hAnsi="GHEA Grapalat" w:cs="Calibri"/>
                <w:sz w:val="18"/>
                <w:szCs w:val="18"/>
                <w:lang w:val="af-ZA"/>
              </w:rPr>
              <w:t>-</w:t>
            </w:r>
            <w:r w:rsidRPr="00984DC2">
              <w:rPr>
                <w:rFonts w:ascii="GHEA Grapalat" w:hAnsi="GHEA Grapalat" w:cs="Calibri"/>
                <w:sz w:val="18"/>
                <w:szCs w:val="18"/>
                <w:lang w:val="hy-AM"/>
              </w:rPr>
              <w:t>ընդունման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արձանագրությունները</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հիմնավորող</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փաստաթղթեր</w:t>
            </w:r>
            <w:r w:rsidRPr="00984DC2">
              <w:rPr>
                <w:rFonts w:ascii="GHEA Grapalat" w:hAnsi="GHEA Grapalat" w:cs="Calibri"/>
                <w:sz w:val="18"/>
                <w:szCs w:val="18"/>
                <w:lang w:val="af-ZA"/>
              </w:rPr>
              <w:t>:</w:t>
            </w:r>
            <w:r w:rsidRPr="00984DC2">
              <w:rPr>
                <w:rFonts w:ascii="GHEA Grapalat" w:hAnsi="GHEA Grapalat" w:cs="Calibri"/>
                <w:sz w:val="18"/>
                <w:szCs w:val="18"/>
                <w:lang w:val="af-ZA"/>
              </w:rPr>
              <w:br/>
            </w:r>
            <w:r w:rsidRPr="00984DC2">
              <w:rPr>
                <w:rFonts w:ascii="GHEA Grapalat" w:hAnsi="GHEA Grapalat" w:cs="Calibri"/>
                <w:sz w:val="18"/>
                <w:szCs w:val="18"/>
                <w:lang w:val="hy-AM"/>
              </w:rPr>
              <w:t>Ավարտական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հաշվետվությունը</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պետք</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է</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ընդգրկի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հետևյալ</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lastRenderedPageBreak/>
              <w:t>փաստաթղթերի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պատճենները՝</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ավարտական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կատարողական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փաստաթղթեր</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ամփոփ</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նկարագրական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տեղեկանք</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իրականացված</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շինարարական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աշխատանքների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ամբողջ</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ժամանակահատվածի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համար</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նախքան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շինարարության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սկիզբը</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ինչպես</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նաև</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ավարտված</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շինարարական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օբյեկտի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լուսանկարներ</w:t>
            </w:r>
            <w:r w:rsidRPr="00984DC2">
              <w:rPr>
                <w:rFonts w:ascii="GHEA Grapalat" w:hAnsi="GHEA Grapalat" w:cs="Calibri"/>
                <w:sz w:val="18"/>
                <w:szCs w:val="18"/>
                <w:lang w:val="af-ZA"/>
              </w:rPr>
              <w:t>:</w:t>
            </w:r>
            <w:r w:rsidRPr="00984DC2">
              <w:rPr>
                <w:rFonts w:ascii="GHEA Grapalat" w:hAnsi="GHEA Grapalat" w:cs="Calibri"/>
                <w:sz w:val="18"/>
                <w:szCs w:val="18"/>
                <w:lang w:val="af-ZA"/>
              </w:rPr>
              <w:br/>
            </w:r>
            <w:r w:rsidRPr="00984DC2">
              <w:rPr>
                <w:rFonts w:ascii="GHEA Grapalat" w:hAnsi="GHEA Grapalat" w:cs="Calibri"/>
                <w:sz w:val="18"/>
                <w:szCs w:val="18"/>
                <w:lang w:val="hy-AM"/>
              </w:rPr>
              <w:t>Ընթացիկ</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հաշվետվությունները</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նաև</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ներկայացվում</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են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շինարարական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աշխատանքների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յուրաքանչյուր</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կատարողական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արձանագրությունը</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Ծառայություն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մատուցողի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կողմից</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ստորագրելուց</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հետո</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հինգ</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աշխատանքային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օրվա</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ընթացքում</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Ծառայություննների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հանձնման</w:t>
            </w:r>
            <w:r w:rsidRPr="00984DC2">
              <w:rPr>
                <w:rFonts w:ascii="GHEA Grapalat" w:hAnsi="GHEA Grapalat" w:cs="Calibri"/>
                <w:sz w:val="18"/>
                <w:szCs w:val="18"/>
                <w:lang w:val="af-ZA"/>
              </w:rPr>
              <w:t>-</w:t>
            </w:r>
            <w:r w:rsidRPr="00984DC2">
              <w:rPr>
                <w:rFonts w:ascii="GHEA Grapalat" w:hAnsi="GHEA Grapalat" w:cs="Calibri"/>
                <w:sz w:val="18"/>
                <w:szCs w:val="18"/>
                <w:lang w:val="hy-AM"/>
              </w:rPr>
              <w:t>ընդունման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արձանագրությունների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հետ</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մեկտեղ</w:t>
            </w:r>
            <w:r w:rsidRPr="00984DC2">
              <w:rPr>
                <w:rFonts w:ascii="GHEA Grapalat" w:hAnsi="GHEA Grapalat" w:cs="Calibri"/>
                <w:sz w:val="18"/>
                <w:szCs w:val="18"/>
                <w:lang w:val="af-ZA"/>
              </w:rPr>
              <w:t>:</w:t>
            </w:r>
            <w:r w:rsidRPr="00984DC2">
              <w:rPr>
                <w:rFonts w:ascii="GHEA Grapalat" w:hAnsi="GHEA Grapalat" w:cs="Calibri"/>
                <w:sz w:val="18"/>
                <w:szCs w:val="18"/>
                <w:lang w:val="af-ZA"/>
              </w:rPr>
              <w:br/>
            </w:r>
            <w:r w:rsidRPr="00984DC2">
              <w:rPr>
                <w:rFonts w:ascii="GHEA Grapalat" w:hAnsi="GHEA Grapalat" w:cs="Calibri"/>
                <w:sz w:val="18"/>
                <w:szCs w:val="18"/>
                <w:lang w:val="hy-AM"/>
              </w:rPr>
              <w:t>Ավարտական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հաշվետվությունը</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ներկայացվում</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է</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շինարարական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աշխատանքների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ավարտական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կատարողական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արձանագրությունը</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Ծառայություն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մատուցողի</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կողմից</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ստորագրելուց</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հետո</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հինգ</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աշխատանքային</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օրվա</w:t>
            </w:r>
            <w:r w:rsidRPr="00984DC2">
              <w:rPr>
                <w:rFonts w:ascii="GHEA Grapalat" w:hAnsi="GHEA Grapalat" w:cs="Calibri"/>
                <w:sz w:val="18"/>
                <w:szCs w:val="18"/>
                <w:lang w:val="af-ZA"/>
              </w:rPr>
              <w:t xml:space="preserve"> </w:t>
            </w:r>
            <w:r w:rsidRPr="00984DC2">
              <w:rPr>
                <w:rFonts w:ascii="GHEA Grapalat" w:hAnsi="GHEA Grapalat" w:cs="Calibri"/>
                <w:sz w:val="18"/>
                <w:szCs w:val="18"/>
                <w:lang w:val="hy-AM"/>
              </w:rPr>
              <w:t>ընթացքում</w:t>
            </w:r>
            <w:r w:rsidRPr="00984DC2">
              <w:rPr>
                <w:rFonts w:ascii="GHEA Grapalat" w:hAnsi="GHEA Grapalat" w:cs="Calibri"/>
                <w:sz w:val="18"/>
                <w:szCs w:val="18"/>
                <w:lang w:val="af-ZA"/>
              </w:rPr>
              <w:t>:</w:t>
            </w:r>
          </w:p>
        </w:tc>
        <w:tc>
          <w:tcPr>
            <w:tcW w:w="810" w:type="dxa"/>
            <w:vAlign w:val="center"/>
          </w:tcPr>
          <w:p w14:paraId="4639C65D" w14:textId="77777777" w:rsidR="0015058C" w:rsidRDefault="0015058C" w:rsidP="0015058C">
            <w:pPr>
              <w:jc w:val="center"/>
              <w:rPr>
                <w:rFonts w:ascii="GHEA Grapalat" w:hAnsi="GHEA Grapalat" w:cs="Calibri"/>
                <w:color w:val="000000"/>
                <w:sz w:val="20"/>
                <w:szCs w:val="20"/>
                <w:lang w:val="hy-AM"/>
              </w:rPr>
            </w:pPr>
          </w:p>
          <w:p w14:paraId="317BAAF6" w14:textId="77777777" w:rsidR="0015058C" w:rsidRDefault="0015058C" w:rsidP="0015058C">
            <w:pPr>
              <w:jc w:val="center"/>
              <w:rPr>
                <w:rFonts w:ascii="GHEA Grapalat" w:hAnsi="GHEA Grapalat" w:cs="Calibri"/>
                <w:color w:val="000000"/>
                <w:sz w:val="20"/>
                <w:szCs w:val="20"/>
                <w:lang w:val="hy-AM"/>
              </w:rPr>
            </w:pPr>
          </w:p>
          <w:p w14:paraId="45934513" w14:textId="77777777" w:rsidR="0015058C" w:rsidRDefault="0015058C" w:rsidP="0015058C">
            <w:pPr>
              <w:jc w:val="center"/>
              <w:rPr>
                <w:rFonts w:ascii="GHEA Grapalat" w:hAnsi="GHEA Grapalat" w:cs="Calibri"/>
                <w:color w:val="000000"/>
                <w:sz w:val="20"/>
                <w:szCs w:val="20"/>
                <w:lang w:val="hy-AM"/>
              </w:rPr>
            </w:pPr>
          </w:p>
          <w:p w14:paraId="1A709AF9" w14:textId="77777777" w:rsidR="0015058C" w:rsidRDefault="0015058C" w:rsidP="0015058C">
            <w:pPr>
              <w:jc w:val="center"/>
              <w:rPr>
                <w:rFonts w:ascii="GHEA Grapalat" w:hAnsi="GHEA Grapalat" w:cs="Calibri"/>
                <w:color w:val="000000"/>
                <w:sz w:val="20"/>
                <w:szCs w:val="20"/>
                <w:lang w:val="hy-AM"/>
              </w:rPr>
            </w:pPr>
          </w:p>
          <w:p w14:paraId="3538C8DB" w14:textId="77777777" w:rsidR="0015058C" w:rsidRDefault="0015058C" w:rsidP="0015058C">
            <w:pPr>
              <w:jc w:val="center"/>
              <w:rPr>
                <w:rFonts w:ascii="GHEA Grapalat" w:hAnsi="GHEA Grapalat" w:cs="Calibri"/>
                <w:color w:val="000000"/>
                <w:sz w:val="20"/>
                <w:szCs w:val="20"/>
                <w:lang w:val="hy-AM"/>
              </w:rPr>
            </w:pPr>
          </w:p>
          <w:p w14:paraId="2E834B0A" w14:textId="77777777" w:rsidR="0015058C" w:rsidRDefault="0015058C" w:rsidP="0015058C">
            <w:pPr>
              <w:jc w:val="center"/>
              <w:rPr>
                <w:rFonts w:ascii="GHEA Grapalat" w:hAnsi="GHEA Grapalat" w:cs="Calibri"/>
                <w:color w:val="000000"/>
                <w:sz w:val="20"/>
                <w:szCs w:val="20"/>
                <w:lang w:val="hy-AM"/>
              </w:rPr>
            </w:pPr>
          </w:p>
          <w:p w14:paraId="705A7CA6" w14:textId="5E7E4E00" w:rsidR="0015058C" w:rsidRDefault="0015058C" w:rsidP="0015058C">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075185B1" w14:textId="77777777" w:rsidR="0015058C" w:rsidRDefault="0015058C" w:rsidP="0015058C">
            <w:pPr>
              <w:jc w:val="center"/>
              <w:rPr>
                <w:rFonts w:ascii="GHEA Grapalat" w:hAnsi="GHEA Grapalat" w:cs="Calibri"/>
                <w:color w:val="000000"/>
                <w:sz w:val="20"/>
                <w:szCs w:val="20"/>
                <w:lang w:val="hy-AM"/>
              </w:rPr>
            </w:pPr>
          </w:p>
          <w:p w14:paraId="04FE9BD1" w14:textId="77777777" w:rsidR="0015058C" w:rsidRDefault="0015058C" w:rsidP="0015058C">
            <w:pPr>
              <w:jc w:val="center"/>
              <w:rPr>
                <w:rFonts w:ascii="GHEA Grapalat" w:hAnsi="GHEA Grapalat" w:cs="Calibri"/>
                <w:color w:val="000000"/>
                <w:sz w:val="20"/>
                <w:szCs w:val="20"/>
                <w:lang w:val="hy-AM"/>
              </w:rPr>
            </w:pPr>
          </w:p>
          <w:p w14:paraId="099C82B6" w14:textId="77777777" w:rsidR="0015058C" w:rsidRDefault="0015058C" w:rsidP="0015058C">
            <w:pPr>
              <w:jc w:val="center"/>
              <w:rPr>
                <w:rFonts w:ascii="GHEA Grapalat" w:hAnsi="GHEA Grapalat" w:cs="Calibri"/>
                <w:color w:val="000000"/>
                <w:sz w:val="20"/>
                <w:szCs w:val="20"/>
                <w:lang w:val="hy-AM"/>
              </w:rPr>
            </w:pPr>
          </w:p>
          <w:p w14:paraId="7B1C9B2D" w14:textId="77777777" w:rsidR="0015058C" w:rsidRDefault="0015058C" w:rsidP="0015058C">
            <w:pPr>
              <w:jc w:val="center"/>
              <w:rPr>
                <w:rFonts w:ascii="GHEA Grapalat" w:hAnsi="GHEA Grapalat" w:cs="Calibri"/>
                <w:color w:val="000000"/>
                <w:sz w:val="20"/>
                <w:szCs w:val="20"/>
                <w:lang w:val="hy-AM"/>
              </w:rPr>
            </w:pPr>
          </w:p>
          <w:p w14:paraId="4A69E2EF" w14:textId="77777777" w:rsidR="0015058C" w:rsidRDefault="0015058C" w:rsidP="0015058C">
            <w:pPr>
              <w:jc w:val="center"/>
              <w:rPr>
                <w:rFonts w:ascii="GHEA Grapalat" w:hAnsi="GHEA Grapalat" w:cs="Calibri"/>
                <w:color w:val="000000"/>
                <w:sz w:val="20"/>
                <w:szCs w:val="20"/>
                <w:lang w:val="hy-AM"/>
              </w:rPr>
            </w:pPr>
          </w:p>
          <w:p w14:paraId="6E26073E" w14:textId="77777777" w:rsidR="0015058C" w:rsidRDefault="0015058C" w:rsidP="0015058C">
            <w:pPr>
              <w:jc w:val="center"/>
              <w:rPr>
                <w:rFonts w:ascii="GHEA Grapalat" w:hAnsi="GHEA Grapalat" w:cs="Calibri"/>
                <w:color w:val="000000"/>
                <w:sz w:val="20"/>
                <w:szCs w:val="20"/>
                <w:lang w:val="hy-AM"/>
              </w:rPr>
            </w:pPr>
          </w:p>
          <w:p w14:paraId="08B178D7" w14:textId="77777777" w:rsidR="0015058C" w:rsidRDefault="0015058C" w:rsidP="0015058C">
            <w:pPr>
              <w:jc w:val="center"/>
              <w:rPr>
                <w:rFonts w:ascii="GHEA Grapalat" w:hAnsi="GHEA Grapalat" w:cs="Calibri"/>
                <w:color w:val="000000"/>
                <w:sz w:val="20"/>
                <w:szCs w:val="20"/>
                <w:lang w:val="hy-AM"/>
              </w:rPr>
            </w:pPr>
          </w:p>
          <w:p w14:paraId="08F4BDE5" w14:textId="77777777" w:rsidR="0015058C" w:rsidRDefault="0015058C" w:rsidP="0015058C">
            <w:pPr>
              <w:jc w:val="center"/>
              <w:rPr>
                <w:rFonts w:ascii="GHEA Grapalat" w:hAnsi="GHEA Grapalat" w:cs="Calibri"/>
                <w:color w:val="000000"/>
                <w:sz w:val="20"/>
                <w:szCs w:val="20"/>
                <w:lang w:val="hy-AM"/>
              </w:rPr>
            </w:pPr>
          </w:p>
          <w:p w14:paraId="325315F9" w14:textId="77777777" w:rsidR="0015058C" w:rsidRDefault="0015058C" w:rsidP="0015058C">
            <w:pPr>
              <w:jc w:val="center"/>
              <w:rPr>
                <w:rFonts w:ascii="GHEA Grapalat" w:hAnsi="GHEA Grapalat" w:cs="Calibri"/>
                <w:color w:val="000000"/>
                <w:sz w:val="20"/>
                <w:szCs w:val="20"/>
                <w:lang w:val="hy-AM"/>
              </w:rPr>
            </w:pPr>
          </w:p>
          <w:p w14:paraId="7186A895" w14:textId="77777777" w:rsidR="0015058C" w:rsidRDefault="0015058C" w:rsidP="0015058C">
            <w:pPr>
              <w:jc w:val="center"/>
              <w:rPr>
                <w:rFonts w:ascii="GHEA Grapalat" w:hAnsi="GHEA Grapalat" w:cs="Calibri"/>
                <w:color w:val="000000"/>
                <w:sz w:val="20"/>
                <w:szCs w:val="20"/>
                <w:lang w:val="hy-AM"/>
              </w:rPr>
            </w:pPr>
          </w:p>
          <w:p w14:paraId="19516441" w14:textId="77777777" w:rsidR="0015058C" w:rsidRDefault="0015058C" w:rsidP="0015058C">
            <w:pPr>
              <w:jc w:val="center"/>
              <w:rPr>
                <w:rFonts w:ascii="GHEA Grapalat" w:hAnsi="GHEA Grapalat" w:cs="Calibri"/>
                <w:color w:val="000000"/>
                <w:sz w:val="20"/>
                <w:szCs w:val="20"/>
                <w:lang w:val="hy-AM"/>
              </w:rPr>
            </w:pPr>
          </w:p>
          <w:p w14:paraId="5AFAF20D" w14:textId="77777777" w:rsidR="0015058C" w:rsidRDefault="0015058C" w:rsidP="0015058C">
            <w:pPr>
              <w:jc w:val="center"/>
              <w:rPr>
                <w:rFonts w:ascii="GHEA Grapalat" w:hAnsi="GHEA Grapalat" w:cs="Calibri"/>
                <w:color w:val="000000"/>
                <w:sz w:val="20"/>
                <w:szCs w:val="20"/>
                <w:lang w:val="hy-AM"/>
              </w:rPr>
            </w:pPr>
          </w:p>
          <w:p w14:paraId="667641B6" w14:textId="77777777" w:rsidR="0015058C" w:rsidRDefault="0015058C" w:rsidP="0015058C">
            <w:pPr>
              <w:jc w:val="center"/>
              <w:rPr>
                <w:rFonts w:ascii="GHEA Grapalat" w:hAnsi="GHEA Grapalat" w:cs="Calibri"/>
                <w:color w:val="000000"/>
                <w:sz w:val="20"/>
                <w:szCs w:val="20"/>
                <w:lang w:val="hy-AM"/>
              </w:rPr>
            </w:pPr>
          </w:p>
          <w:p w14:paraId="30345226" w14:textId="77777777" w:rsidR="0015058C" w:rsidRDefault="0015058C" w:rsidP="0015058C">
            <w:pPr>
              <w:jc w:val="center"/>
              <w:rPr>
                <w:rFonts w:ascii="GHEA Grapalat" w:hAnsi="GHEA Grapalat" w:cs="Calibri"/>
                <w:color w:val="000000"/>
                <w:sz w:val="20"/>
                <w:szCs w:val="20"/>
                <w:lang w:val="hy-AM"/>
              </w:rPr>
            </w:pPr>
          </w:p>
          <w:p w14:paraId="5525FA86" w14:textId="77777777" w:rsidR="0015058C" w:rsidRDefault="0015058C" w:rsidP="0015058C">
            <w:pPr>
              <w:jc w:val="center"/>
              <w:rPr>
                <w:rFonts w:ascii="GHEA Grapalat" w:hAnsi="GHEA Grapalat" w:cs="Calibri"/>
                <w:color w:val="000000"/>
                <w:sz w:val="20"/>
                <w:szCs w:val="20"/>
                <w:lang w:val="hy-AM"/>
              </w:rPr>
            </w:pPr>
          </w:p>
          <w:p w14:paraId="448397D7" w14:textId="77777777" w:rsidR="0015058C" w:rsidRDefault="0015058C" w:rsidP="0015058C">
            <w:pPr>
              <w:jc w:val="center"/>
              <w:rPr>
                <w:rFonts w:ascii="GHEA Grapalat" w:hAnsi="GHEA Grapalat" w:cs="Calibri"/>
                <w:color w:val="000000"/>
                <w:sz w:val="20"/>
                <w:szCs w:val="20"/>
                <w:lang w:val="hy-AM"/>
              </w:rPr>
            </w:pPr>
          </w:p>
          <w:p w14:paraId="4727A2F9" w14:textId="77777777" w:rsidR="0015058C" w:rsidRDefault="0015058C" w:rsidP="0015058C">
            <w:pPr>
              <w:jc w:val="center"/>
              <w:rPr>
                <w:rFonts w:ascii="GHEA Grapalat" w:hAnsi="GHEA Grapalat" w:cs="Calibri"/>
                <w:color w:val="000000"/>
                <w:sz w:val="20"/>
                <w:szCs w:val="20"/>
                <w:lang w:val="hy-AM"/>
              </w:rPr>
            </w:pPr>
          </w:p>
          <w:p w14:paraId="6C68533D" w14:textId="77777777" w:rsidR="0015058C" w:rsidRDefault="0015058C" w:rsidP="0015058C">
            <w:pPr>
              <w:jc w:val="center"/>
              <w:rPr>
                <w:rFonts w:ascii="GHEA Grapalat" w:hAnsi="GHEA Grapalat" w:cs="Calibri"/>
                <w:color w:val="000000"/>
                <w:sz w:val="20"/>
                <w:szCs w:val="20"/>
                <w:lang w:val="hy-AM"/>
              </w:rPr>
            </w:pPr>
          </w:p>
          <w:p w14:paraId="476C9179" w14:textId="77777777" w:rsidR="0015058C" w:rsidRDefault="0015058C" w:rsidP="0015058C">
            <w:pPr>
              <w:jc w:val="center"/>
              <w:rPr>
                <w:rFonts w:ascii="GHEA Grapalat" w:hAnsi="GHEA Grapalat" w:cs="Calibri"/>
                <w:color w:val="000000"/>
                <w:sz w:val="20"/>
                <w:szCs w:val="20"/>
                <w:lang w:val="hy-AM"/>
              </w:rPr>
            </w:pPr>
          </w:p>
          <w:p w14:paraId="77447F70" w14:textId="77777777" w:rsidR="0015058C" w:rsidRDefault="0015058C" w:rsidP="0015058C">
            <w:pPr>
              <w:jc w:val="center"/>
              <w:rPr>
                <w:rFonts w:ascii="GHEA Grapalat" w:hAnsi="GHEA Grapalat" w:cs="Calibri"/>
                <w:color w:val="000000"/>
                <w:sz w:val="20"/>
                <w:szCs w:val="20"/>
                <w:lang w:val="hy-AM"/>
              </w:rPr>
            </w:pPr>
          </w:p>
          <w:p w14:paraId="544D48D7" w14:textId="77777777" w:rsidR="0015058C" w:rsidRDefault="0015058C" w:rsidP="0015058C">
            <w:pPr>
              <w:jc w:val="center"/>
              <w:rPr>
                <w:rFonts w:ascii="GHEA Grapalat" w:hAnsi="GHEA Grapalat" w:cs="Calibri"/>
                <w:color w:val="000000"/>
                <w:sz w:val="20"/>
                <w:szCs w:val="20"/>
                <w:lang w:val="hy-AM"/>
              </w:rPr>
            </w:pPr>
          </w:p>
          <w:p w14:paraId="2095B9FA" w14:textId="77777777" w:rsidR="0015058C" w:rsidRDefault="0015058C" w:rsidP="0015058C">
            <w:pPr>
              <w:jc w:val="center"/>
              <w:rPr>
                <w:rFonts w:ascii="GHEA Grapalat" w:hAnsi="GHEA Grapalat" w:cs="Calibri"/>
                <w:color w:val="000000"/>
                <w:sz w:val="20"/>
                <w:szCs w:val="20"/>
                <w:lang w:val="hy-AM"/>
              </w:rPr>
            </w:pPr>
          </w:p>
          <w:p w14:paraId="75C4C17B" w14:textId="77777777" w:rsidR="0015058C" w:rsidRDefault="0015058C" w:rsidP="0015058C">
            <w:pPr>
              <w:rPr>
                <w:rFonts w:ascii="GHEA Grapalat" w:hAnsi="GHEA Grapalat" w:cs="Calibri"/>
                <w:color w:val="000000"/>
                <w:sz w:val="20"/>
                <w:szCs w:val="20"/>
                <w:lang w:val="hy-AM"/>
              </w:rPr>
            </w:pPr>
          </w:p>
          <w:p w14:paraId="1D3DE940" w14:textId="77777777" w:rsidR="0015058C" w:rsidRDefault="0015058C" w:rsidP="0015058C">
            <w:pPr>
              <w:rPr>
                <w:rFonts w:ascii="GHEA Grapalat" w:hAnsi="GHEA Grapalat" w:cs="Calibri"/>
                <w:color w:val="000000"/>
                <w:sz w:val="20"/>
                <w:szCs w:val="20"/>
                <w:lang w:val="hy-AM"/>
              </w:rPr>
            </w:pPr>
          </w:p>
          <w:p w14:paraId="3A3A8115" w14:textId="7A9219B3" w:rsidR="0015058C" w:rsidRPr="00D80CD8" w:rsidRDefault="0015058C" w:rsidP="0015058C">
            <w:pPr>
              <w:rPr>
                <w:rFonts w:ascii="GHEA Grapalat" w:hAnsi="GHEA Grapalat" w:cs="Calibri"/>
                <w:color w:val="000000"/>
                <w:sz w:val="20"/>
                <w:szCs w:val="20"/>
                <w:lang w:val="hy-AM"/>
              </w:rPr>
            </w:pPr>
          </w:p>
          <w:p w14:paraId="46867251" w14:textId="77777777" w:rsidR="0015058C" w:rsidRPr="00453E01" w:rsidRDefault="0015058C" w:rsidP="0015058C">
            <w:pPr>
              <w:jc w:val="center"/>
              <w:rPr>
                <w:rFonts w:ascii="GHEA Grapalat" w:hAnsi="GHEA Grapalat"/>
                <w:sz w:val="20"/>
                <w:lang w:val="hy-AM"/>
              </w:rPr>
            </w:pPr>
          </w:p>
        </w:tc>
        <w:tc>
          <w:tcPr>
            <w:tcW w:w="1170" w:type="dxa"/>
            <w:vAlign w:val="center"/>
          </w:tcPr>
          <w:p w14:paraId="5A6CF1FA" w14:textId="77777777" w:rsidR="0015058C" w:rsidRDefault="0015058C" w:rsidP="0015058C">
            <w:pPr>
              <w:jc w:val="center"/>
              <w:rPr>
                <w:rFonts w:ascii="GHEA Grapalat" w:hAnsi="GHEA Grapalat"/>
                <w:sz w:val="20"/>
                <w:lang w:val="hy-AM"/>
              </w:rPr>
            </w:pPr>
          </w:p>
          <w:p w14:paraId="208BDF76" w14:textId="77777777" w:rsidR="0015058C" w:rsidRDefault="0015058C" w:rsidP="0015058C">
            <w:pPr>
              <w:jc w:val="center"/>
              <w:rPr>
                <w:rFonts w:ascii="GHEA Grapalat" w:hAnsi="GHEA Grapalat"/>
                <w:sz w:val="20"/>
                <w:lang w:val="hy-AM"/>
              </w:rPr>
            </w:pPr>
          </w:p>
          <w:p w14:paraId="31086AF7" w14:textId="77777777" w:rsidR="0015058C" w:rsidRDefault="0015058C" w:rsidP="0015058C">
            <w:pPr>
              <w:jc w:val="center"/>
              <w:rPr>
                <w:rFonts w:ascii="GHEA Grapalat" w:hAnsi="GHEA Grapalat"/>
                <w:sz w:val="20"/>
                <w:lang w:val="hy-AM"/>
              </w:rPr>
            </w:pPr>
          </w:p>
          <w:p w14:paraId="2AFC48F1" w14:textId="77777777" w:rsidR="0015058C" w:rsidRDefault="0015058C" w:rsidP="0015058C">
            <w:pPr>
              <w:jc w:val="center"/>
              <w:rPr>
                <w:rFonts w:ascii="GHEA Grapalat" w:hAnsi="GHEA Grapalat"/>
                <w:sz w:val="20"/>
                <w:lang w:val="hy-AM"/>
              </w:rPr>
            </w:pPr>
          </w:p>
          <w:p w14:paraId="45D3CB1B" w14:textId="77777777" w:rsidR="0015058C" w:rsidRPr="00322D53" w:rsidRDefault="0015058C" w:rsidP="0015058C">
            <w:pPr>
              <w:jc w:val="center"/>
              <w:rPr>
                <w:rFonts w:ascii="GHEA Grapalat" w:hAnsi="GHEA Grapalat"/>
                <w:sz w:val="18"/>
                <w:szCs w:val="18"/>
                <w:lang w:val="hy-AM"/>
              </w:rPr>
            </w:pPr>
            <w:r w:rsidRPr="00322D53">
              <w:rPr>
                <w:rFonts w:ascii="GHEA Grapalat" w:hAnsi="GHEA Grapalat"/>
                <w:sz w:val="18"/>
                <w:szCs w:val="18"/>
                <w:lang w:val="hy-AM"/>
              </w:rPr>
              <w:t>129</w:t>
            </w:r>
            <w:r>
              <w:rPr>
                <w:rFonts w:ascii="GHEA Grapalat" w:hAnsi="GHEA Grapalat"/>
                <w:sz w:val="18"/>
                <w:szCs w:val="18"/>
              </w:rPr>
              <w:t>0</w:t>
            </w:r>
            <w:r w:rsidRPr="00322D53">
              <w:rPr>
                <w:rFonts w:ascii="GHEA Grapalat" w:hAnsi="GHEA Grapalat"/>
                <w:sz w:val="18"/>
                <w:szCs w:val="18"/>
                <w:lang w:val="hy-AM"/>
              </w:rPr>
              <w:t>000</w:t>
            </w:r>
          </w:p>
          <w:p w14:paraId="2B871CC5" w14:textId="77777777" w:rsidR="0015058C" w:rsidRDefault="0015058C" w:rsidP="0015058C">
            <w:pPr>
              <w:jc w:val="center"/>
              <w:rPr>
                <w:rFonts w:ascii="GHEA Grapalat" w:hAnsi="GHEA Grapalat"/>
                <w:sz w:val="20"/>
                <w:lang w:val="hy-AM"/>
              </w:rPr>
            </w:pPr>
          </w:p>
          <w:p w14:paraId="79677586" w14:textId="77777777" w:rsidR="0015058C" w:rsidRDefault="0015058C" w:rsidP="0015058C">
            <w:pPr>
              <w:jc w:val="center"/>
              <w:rPr>
                <w:rFonts w:ascii="GHEA Grapalat" w:hAnsi="GHEA Grapalat"/>
                <w:sz w:val="20"/>
                <w:lang w:val="hy-AM"/>
              </w:rPr>
            </w:pPr>
          </w:p>
          <w:p w14:paraId="11148C38" w14:textId="77777777" w:rsidR="0015058C" w:rsidRDefault="0015058C" w:rsidP="0015058C">
            <w:pPr>
              <w:jc w:val="center"/>
              <w:rPr>
                <w:rFonts w:ascii="GHEA Grapalat" w:hAnsi="GHEA Grapalat"/>
                <w:sz w:val="20"/>
                <w:lang w:val="hy-AM"/>
              </w:rPr>
            </w:pPr>
          </w:p>
          <w:p w14:paraId="5C54019B" w14:textId="77777777" w:rsidR="0015058C" w:rsidRDefault="0015058C" w:rsidP="0015058C">
            <w:pPr>
              <w:jc w:val="center"/>
              <w:rPr>
                <w:rFonts w:ascii="GHEA Grapalat" w:hAnsi="GHEA Grapalat"/>
                <w:sz w:val="20"/>
                <w:lang w:val="hy-AM"/>
              </w:rPr>
            </w:pPr>
          </w:p>
          <w:p w14:paraId="1DCE792B" w14:textId="77777777" w:rsidR="0015058C" w:rsidRDefault="0015058C" w:rsidP="0015058C">
            <w:pPr>
              <w:jc w:val="center"/>
              <w:rPr>
                <w:rFonts w:ascii="GHEA Grapalat" w:hAnsi="GHEA Grapalat"/>
                <w:sz w:val="20"/>
                <w:lang w:val="hy-AM"/>
              </w:rPr>
            </w:pPr>
          </w:p>
          <w:p w14:paraId="25877DC8" w14:textId="77777777" w:rsidR="0015058C" w:rsidRPr="00453E01" w:rsidRDefault="0015058C" w:rsidP="0015058C">
            <w:pPr>
              <w:jc w:val="center"/>
              <w:rPr>
                <w:rFonts w:ascii="GHEA Grapalat" w:hAnsi="GHEA Grapalat"/>
                <w:sz w:val="20"/>
                <w:lang w:val="hy-AM"/>
              </w:rPr>
            </w:pPr>
          </w:p>
        </w:tc>
        <w:tc>
          <w:tcPr>
            <w:tcW w:w="990" w:type="dxa"/>
            <w:vAlign w:val="center"/>
          </w:tcPr>
          <w:p w14:paraId="150B22A4" w14:textId="77777777" w:rsidR="0015058C" w:rsidRDefault="0015058C" w:rsidP="0015058C">
            <w:pPr>
              <w:jc w:val="center"/>
              <w:rPr>
                <w:rFonts w:ascii="GHEA Grapalat" w:hAnsi="GHEA Grapalat"/>
                <w:sz w:val="20"/>
                <w:lang w:val="hy-AM"/>
              </w:rPr>
            </w:pPr>
          </w:p>
          <w:p w14:paraId="552BAB17" w14:textId="77777777" w:rsidR="0015058C" w:rsidRDefault="0015058C" w:rsidP="0015058C">
            <w:pPr>
              <w:jc w:val="center"/>
              <w:rPr>
                <w:rFonts w:ascii="GHEA Grapalat" w:hAnsi="GHEA Grapalat"/>
                <w:sz w:val="20"/>
                <w:lang w:val="hy-AM"/>
              </w:rPr>
            </w:pPr>
          </w:p>
          <w:p w14:paraId="0B603F65" w14:textId="77777777" w:rsidR="0015058C" w:rsidRDefault="0015058C" w:rsidP="0015058C">
            <w:pPr>
              <w:jc w:val="center"/>
              <w:rPr>
                <w:rFonts w:ascii="GHEA Grapalat" w:hAnsi="GHEA Grapalat"/>
                <w:sz w:val="20"/>
                <w:lang w:val="hy-AM"/>
              </w:rPr>
            </w:pPr>
          </w:p>
          <w:p w14:paraId="128749A0" w14:textId="77777777" w:rsidR="0015058C" w:rsidRDefault="0015058C" w:rsidP="0015058C">
            <w:pPr>
              <w:jc w:val="center"/>
              <w:rPr>
                <w:rFonts w:ascii="GHEA Grapalat" w:hAnsi="GHEA Grapalat"/>
                <w:sz w:val="20"/>
                <w:lang w:val="hy-AM"/>
              </w:rPr>
            </w:pPr>
          </w:p>
          <w:p w14:paraId="4F757645" w14:textId="77777777" w:rsidR="0015058C" w:rsidRDefault="0015058C" w:rsidP="0015058C">
            <w:pPr>
              <w:jc w:val="center"/>
              <w:rPr>
                <w:rFonts w:ascii="GHEA Grapalat" w:hAnsi="GHEA Grapalat"/>
                <w:sz w:val="20"/>
                <w:lang w:val="hy-AM"/>
              </w:rPr>
            </w:pPr>
          </w:p>
          <w:p w14:paraId="08B7B018" w14:textId="77777777" w:rsidR="0015058C" w:rsidRDefault="0015058C" w:rsidP="0015058C">
            <w:pPr>
              <w:jc w:val="center"/>
              <w:rPr>
                <w:rFonts w:ascii="GHEA Grapalat" w:hAnsi="GHEA Grapalat"/>
                <w:sz w:val="20"/>
                <w:lang w:val="hy-AM"/>
              </w:rPr>
            </w:pPr>
          </w:p>
          <w:p w14:paraId="7D3D6C7B" w14:textId="6B204149" w:rsidR="0015058C" w:rsidRDefault="0015058C" w:rsidP="0015058C">
            <w:pPr>
              <w:jc w:val="center"/>
              <w:rPr>
                <w:rFonts w:ascii="GHEA Grapalat" w:hAnsi="GHEA Grapalat"/>
                <w:sz w:val="20"/>
                <w:lang w:val="hy-AM"/>
              </w:rPr>
            </w:pPr>
            <w:r>
              <w:rPr>
                <w:rFonts w:ascii="GHEA Grapalat" w:hAnsi="GHEA Grapalat"/>
                <w:sz w:val="20"/>
                <w:lang w:val="hy-AM"/>
              </w:rPr>
              <w:t>1</w:t>
            </w:r>
          </w:p>
          <w:p w14:paraId="5E8AFEC0" w14:textId="77777777" w:rsidR="0015058C" w:rsidRDefault="0015058C" w:rsidP="0015058C">
            <w:pPr>
              <w:jc w:val="center"/>
              <w:rPr>
                <w:rFonts w:ascii="GHEA Grapalat" w:hAnsi="GHEA Grapalat"/>
                <w:sz w:val="20"/>
                <w:lang w:val="hy-AM"/>
              </w:rPr>
            </w:pPr>
          </w:p>
          <w:p w14:paraId="028EF781" w14:textId="77777777" w:rsidR="0015058C" w:rsidRDefault="0015058C" w:rsidP="0015058C">
            <w:pPr>
              <w:jc w:val="center"/>
              <w:rPr>
                <w:rFonts w:ascii="GHEA Grapalat" w:hAnsi="GHEA Grapalat"/>
                <w:sz w:val="20"/>
                <w:lang w:val="hy-AM"/>
              </w:rPr>
            </w:pPr>
          </w:p>
          <w:p w14:paraId="0E84D26A" w14:textId="77777777" w:rsidR="0015058C" w:rsidRDefault="0015058C" w:rsidP="0015058C">
            <w:pPr>
              <w:jc w:val="center"/>
              <w:rPr>
                <w:rFonts w:ascii="GHEA Grapalat" w:hAnsi="GHEA Grapalat"/>
                <w:sz w:val="20"/>
                <w:lang w:val="hy-AM"/>
              </w:rPr>
            </w:pPr>
          </w:p>
          <w:p w14:paraId="54452C65" w14:textId="77777777" w:rsidR="0015058C" w:rsidRDefault="0015058C" w:rsidP="0015058C">
            <w:pPr>
              <w:jc w:val="center"/>
              <w:rPr>
                <w:rFonts w:ascii="GHEA Grapalat" w:hAnsi="GHEA Grapalat"/>
                <w:sz w:val="20"/>
                <w:lang w:val="hy-AM"/>
              </w:rPr>
            </w:pPr>
          </w:p>
          <w:p w14:paraId="2A099BE4" w14:textId="77777777" w:rsidR="0015058C" w:rsidRDefault="0015058C" w:rsidP="0015058C">
            <w:pPr>
              <w:jc w:val="center"/>
              <w:rPr>
                <w:rFonts w:ascii="GHEA Grapalat" w:hAnsi="GHEA Grapalat"/>
                <w:sz w:val="20"/>
                <w:lang w:val="hy-AM"/>
              </w:rPr>
            </w:pPr>
          </w:p>
          <w:p w14:paraId="33879BE6" w14:textId="77777777" w:rsidR="0015058C" w:rsidRDefault="0015058C" w:rsidP="0015058C">
            <w:pPr>
              <w:jc w:val="center"/>
              <w:rPr>
                <w:rFonts w:ascii="GHEA Grapalat" w:hAnsi="GHEA Grapalat"/>
                <w:sz w:val="20"/>
                <w:lang w:val="hy-AM"/>
              </w:rPr>
            </w:pPr>
          </w:p>
          <w:p w14:paraId="36BBF113" w14:textId="77777777" w:rsidR="0015058C" w:rsidRDefault="0015058C" w:rsidP="0015058C">
            <w:pPr>
              <w:jc w:val="center"/>
              <w:rPr>
                <w:rFonts w:ascii="GHEA Grapalat" w:hAnsi="GHEA Grapalat"/>
                <w:sz w:val="20"/>
                <w:lang w:val="hy-AM"/>
              </w:rPr>
            </w:pPr>
          </w:p>
          <w:p w14:paraId="4CD4B88F" w14:textId="77777777" w:rsidR="0015058C" w:rsidRDefault="0015058C" w:rsidP="0015058C">
            <w:pPr>
              <w:jc w:val="center"/>
              <w:rPr>
                <w:rFonts w:ascii="GHEA Grapalat" w:hAnsi="GHEA Grapalat"/>
                <w:sz w:val="20"/>
                <w:lang w:val="hy-AM"/>
              </w:rPr>
            </w:pPr>
          </w:p>
          <w:p w14:paraId="34169948" w14:textId="77777777" w:rsidR="0015058C" w:rsidRDefault="0015058C" w:rsidP="0015058C">
            <w:pPr>
              <w:jc w:val="center"/>
              <w:rPr>
                <w:rFonts w:ascii="GHEA Grapalat" w:hAnsi="GHEA Grapalat"/>
                <w:sz w:val="20"/>
                <w:lang w:val="hy-AM"/>
              </w:rPr>
            </w:pPr>
          </w:p>
          <w:p w14:paraId="2CE88BC3" w14:textId="77777777" w:rsidR="0015058C" w:rsidRDefault="0015058C" w:rsidP="0015058C">
            <w:pPr>
              <w:jc w:val="center"/>
              <w:rPr>
                <w:rFonts w:ascii="GHEA Grapalat" w:hAnsi="GHEA Grapalat"/>
                <w:sz w:val="20"/>
                <w:lang w:val="hy-AM"/>
              </w:rPr>
            </w:pPr>
          </w:p>
          <w:p w14:paraId="5EC84C73" w14:textId="77777777" w:rsidR="0015058C" w:rsidRDefault="0015058C" w:rsidP="0015058C">
            <w:pPr>
              <w:jc w:val="center"/>
              <w:rPr>
                <w:rFonts w:ascii="GHEA Grapalat" w:hAnsi="GHEA Grapalat"/>
                <w:sz w:val="20"/>
                <w:lang w:val="hy-AM"/>
              </w:rPr>
            </w:pPr>
          </w:p>
          <w:p w14:paraId="6E4D2C83" w14:textId="77777777" w:rsidR="0015058C" w:rsidRDefault="0015058C" w:rsidP="0015058C">
            <w:pPr>
              <w:jc w:val="center"/>
              <w:rPr>
                <w:rFonts w:ascii="GHEA Grapalat" w:hAnsi="GHEA Grapalat"/>
                <w:sz w:val="20"/>
                <w:lang w:val="hy-AM"/>
              </w:rPr>
            </w:pPr>
          </w:p>
          <w:p w14:paraId="34B7953D" w14:textId="77777777" w:rsidR="0015058C" w:rsidRDefault="0015058C" w:rsidP="0015058C">
            <w:pPr>
              <w:jc w:val="center"/>
              <w:rPr>
                <w:rFonts w:ascii="GHEA Grapalat" w:hAnsi="GHEA Grapalat"/>
                <w:sz w:val="20"/>
                <w:lang w:val="hy-AM"/>
              </w:rPr>
            </w:pPr>
          </w:p>
          <w:p w14:paraId="4A879B57" w14:textId="77777777" w:rsidR="0015058C" w:rsidRDefault="0015058C" w:rsidP="0015058C">
            <w:pPr>
              <w:jc w:val="center"/>
              <w:rPr>
                <w:rFonts w:ascii="GHEA Grapalat" w:hAnsi="GHEA Grapalat"/>
                <w:sz w:val="20"/>
                <w:lang w:val="hy-AM"/>
              </w:rPr>
            </w:pPr>
          </w:p>
          <w:p w14:paraId="12BD40FB" w14:textId="77777777" w:rsidR="0015058C" w:rsidRDefault="0015058C" w:rsidP="0015058C">
            <w:pPr>
              <w:jc w:val="center"/>
              <w:rPr>
                <w:rFonts w:ascii="GHEA Grapalat" w:hAnsi="GHEA Grapalat"/>
                <w:sz w:val="20"/>
                <w:lang w:val="hy-AM"/>
              </w:rPr>
            </w:pPr>
          </w:p>
          <w:p w14:paraId="223E7F6A" w14:textId="77777777" w:rsidR="0015058C" w:rsidRDefault="0015058C" w:rsidP="0015058C">
            <w:pPr>
              <w:jc w:val="center"/>
              <w:rPr>
                <w:rFonts w:ascii="GHEA Grapalat" w:hAnsi="GHEA Grapalat"/>
                <w:sz w:val="20"/>
                <w:lang w:val="hy-AM"/>
              </w:rPr>
            </w:pPr>
          </w:p>
          <w:p w14:paraId="7DE0122D" w14:textId="77777777" w:rsidR="0015058C" w:rsidRDefault="0015058C" w:rsidP="0015058C">
            <w:pPr>
              <w:jc w:val="center"/>
              <w:rPr>
                <w:rFonts w:ascii="GHEA Grapalat" w:hAnsi="GHEA Grapalat"/>
                <w:sz w:val="20"/>
                <w:lang w:val="hy-AM"/>
              </w:rPr>
            </w:pPr>
          </w:p>
          <w:p w14:paraId="11C82362" w14:textId="77777777" w:rsidR="0015058C" w:rsidRDefault="0015058C" w:rsidP="0015058C">
            <w:pPr>
              <w:jc w:val="center"/>
              <w:rPr>
                <w:rFonts w:ascii="GHEA Grapalat" w:hAnsi="GHEA Grapalat"/>
                <w:sz w:val="20"/>
                <w:lang w:val="hy-AM"/>
              </w:rPr>
            </w:pPr>
          </w:p>
          <w:p w14:paraId="57EBF73E" w14:textId="77777777" w:rsidR="0015058C" w:rsidRDefault="0015058C" w:rsidP="0015058C">
            <w:pPr>
              <w:jc w:val="center"/>
              <w:rPr>
                <w:rFonts w:ascii="GHEA Grapalat" w:hAnsi="GHEA Grapalat"/>
                <w:sz w:val="20"/>
                <w:lang w:val="hy-AM"/>
              </w:rPr>
            </w:pPr>
          </w:p>
          <w:p w14:paraId="41462E28" w14:textId="77777777" w:rsidR="0015058C" w:rsidRDefault="0015058C" w:rsidP="0015058C">
            <w:pPr>
              <w:jc w:val="center"/>
              <w:rPr>
                <w:rFonts w:ascii="GHEA Grapalat" w:hAnsi="GHEA Grapalat"/>
                <w:sz w:val="20"/>
                <w:lang w:val="hy-AM"/>
              </w:rPr>
            </w:pPr>
          </w:p>
          <w:p w14:paraId="1F55C136" w14:textId="77777777" w:rsidR="0015058C" w:rsidRDefault="0015058C" w:rsidP="0015058C">
            <w:pPr>
              <w:jc w:val="center"/>
              <w:rPr>
                <w:rFonts w:ascii="GHEA Grapalat" w:hAnsi="GHEA Grapalat"/>
                <w:sz w:val="20"/>
                <w:lang w:val="hy-AM"/>
              </w:rPr>
            </w:pPr>
          </w:p>
          <w:p w14:paraId="738B701E" w14:textId="77777777" w:rsidR="0015058C" w:rsidRDefault="0015058C" w:rsidP="0015058C">
            <w:pPr>
              <w:jc w:val="center"/>
              <w:rPr>
                <w:rFonts w:ascii="GHEA Grapalat" w:hAnsi="GHEA Grapalat"/>
                <w:sz w:val="20"/>
                <w:lang w:val="hy-AM"/>
              </w:rPr>
            </w:pPr>
          </w:p>
          <w:p w14:paraId="40B089F4" w14:textId="77777777" w:rsidR="0015058C" w:rsidRDefault="0015058C" w:rsidP="0015058C">
            <w:pPr>
              <w:jc w:val="center"/>
              <w:rPr>
                <w:rFonts w:ascii="GHEA Grapalat" w:hAnsi="GHEA Grapalat"/>
                <w:sz w:val="20"/>
                <w:lang w:val="hy-AM"/>
              </w:rPr>
            </w:pPr>
          </w:p>
          <w:p w14:paraId="26A98937" w14:textId="77777777" w:rsidR="0015058C" w:rsidRDefault="0015058C" w:rsidP="0015058C">
            <w:pPr>
              <w:jc w:val="center"/>
              <w:rPr>
                <w:rFonts w:ascii="GHEA Grapalat" w:hAnsi="GHEA Grapalat"/>
                <w:sz w:val="20"/>
                <w:lang w:val="hy-AM"/>
              </w:rPr>
            </w:pPr>
          </w:p>
          <w:p w14:paraId="124B064B" w14:textId="77777777" w:rsidR="0015058C" w:rsidRDefault="0015058C" w:rsidP="0015058C">
            <w:pPr>
              <w:rPr>
                <w:rFonts w:ascii="GHEA Grapalat" w:hAnsi="GHEA Grapalat"/>
                <w:sz w:val="20"/>
                <w:lang w:val="hy-AM"/>
              </w:rPr>
            </w:pPr>
          </w:p>
          <w:p w14:paraId="3DA7B029" w14:textId="77777777" w:rsidR="0015058C" w:rsidRDefault="0015058C" w:rsidP="0015058C">
            <w:pPr>
              <w:jc w:val="center"/>
              <w:rPr>
                <w:rFonts w:ascii="GHEA Grapalat" w:hAnsi="GHEA Grapalat"/>
                <w:sz w:val="20"/>
                <w:lang w:val="hy-AM"/>
              </w:rPr>
            </w:pPr>
          </w:p>
          <w:p w14:paraId="15ACB283" w14:textId="2B93D903" w:rsidR="0015058C" w:rsidRPr="00453E01" w:rsidRDefault="0015058C" w:rsidP="0015058C">
            <w:pPr>
              <w:jc w:val="center"/>
              <w:rPr>
                <w:rFonts w:ascii="GHEA Grapalat" w:hAnsi="GHEA Grapalat"/>
                <w:sz w:val="20"/>
                <w:lang w:val="hy-AM"/>
              </w:rPr>
            </w:pPr>
          </w:p>
        </w:tc>
        <w:tc>
          <w:tcPr>
            <w:tcW w:w="1980" w:type="dxa"/>
            <w:vAlign w:val="center"/>
          </w:tcPr>
          <w:p w14:paraId="6B034B49" w14:textId="77777777" w:rsidR="0015058C" w:rsidRPr="0015058C" w:rsidRDefault="0015058C" w:rsidP="0015058C">
            <w:pPr>
              <w:jc w:val="center"/>
              <w:rPr>
                <w:rFonts w:ascii="GHEA Grapalat" w:hAnsi="GHEA Grapalat"/>
                <w:sz w:val="18"/>
                <w:szCs w:val="18"/>
                <w:lang w:val="hy-AM"/>
              </w:rPr>
            </w:pPr>
            <w:r>
              <w:rPr>
                <w:rFonts w:ascii="GHEA Grapalat" w:hAnsi="GHEA Grapalat"/>
                <w:sz w:val="18"/>
                <w:szCs w:val="18"/>
                <w:lang w:val="hy-AM"/>
              </w:rPr>
              <w:lastRenderedPageBreak/>
              <w:t xml:space="preserve">ք. </w:t>
            </w:r>
            <w:r w:rsidRPr="00A03401">
              <w:rPr>
                <w:rFonts w:ascii="GHEA Grapalat" w:hAnsi="GHEA Grapalat"/>
                <w:sz w:val="18"/>
                <w:szCs w:val="18"/>
                <w:lang w:val="hy-AM"/>
              </w:rPr>
              <w:t>Երևան</w:t>
            </w:r>
            <w:r>
              <w:rPr>
                <w:rFonts w:ascii="GHEA Grapalat" w:hAnsi="GHEA Grapalat"/>
                <w:sz w:val="18"/>
                <w:szCs w:val="18"/>
                <w:lang w:val="hy-AM"/>
              </w:rPr>
              <w:t xml:space="preserve">, </w:t>
            </w:r>
            <w:r w:rsidRPr="0015058C">
              <w:rPr>
                <w:rFonts w:ascii="GHEA Grapalat" w:hAnsi="GHEA Grapalat"/>
                <w:sz w:val="18"/>
                <w:szCs w:val="18"/>
                <w:lang w:val="hy-AM"/>
              </w:rPr>
              <w:t>Քանաքեռ-Զեյթուն</w:t>
            </w:r>
          </w:p>
          <w:p w14:paraId="14B01DE0" w14:textId="786C10C6" w:rsidR="0015058C" w:rsidRPr="00513CB2" w:rsidRDefault="0015058C" w:rsidP="0015058C">
            <w:pPr>
              <w:jc w:val="center"/>
              <w:rPr>
                <w:rFonts w:ascii="GHEA Grapalat" w:hAnsi="GHEA Grapalat"/>
                <w:sz w:val="22"/>
                <w:lang w:val="hy-AM"/>
              </w:rPr>
            </w:pPr>
            <w:r w:rsidRPr="0015058C">
              <w:rPr>
                <w:rFonts w:ascii="GHEA Grapalat" w:hAnsi="GHEA Grapalat"/>
                <w:sz w:val="18"/>
                <w:szCs w:val="18"/>
                <w:lang w:val="hy-AM"/>
              </w:rPr>
              <w:t>վարչական շրջան</w:t>
            </w:r>
          </w:p>
        </w:tc>
        <w:tc>
          <w:tcPr>
            <w:tcW w:w="2790" w:type="dxa"/>
            <w:vAlign w:val="center"/>
          </w:tcPr>
          <w:p w14:paraId="7A9F26C8" w14:textId="77777777" w:rsidR="0015058C" w:rsidRDefault="0015058C" w:rsidP="0015058C">
            <w:pPr>
              <w:spacing w:line="256" w:lineRule="auto"/>
              <w:jc w:val="center"/>
              <w:rPr>
                <w:rFonts w:ascii="GHEA Grapalat" w:hAnsi="GHEA Grapalat"/>
                <w:sz w:val="20"/>
                <w:szCs w:val="20"/>
                <w:lang w:val="hy-AM"/>
              </w:rPr>
            </w:pPr>
          </w:p>
          <w:p w14:paraId="469FD253" w14:textId="77777777" w:rsidR="0015058C" w:rsidRDefault="0015058C" w:rsidP="0015058C">
            <w:pPr>
              <w:spacing w:line="256" w:lineRule="auto"/>
              <w:jc w:val="center"/>
              <w:rPr>
                <w:rFonts w:ascii="GHEA Grapalat" w:hAnsi="GHEA Grapalat"/>
                <w:sz w:val="20"/>
                <w:szCs w:val="20"/>
                <w:lang w:val="hy-AM"/>
              </w:rPr>
            </w:pPr>
          </w:p>
          <w:p w14:paraId="7C5483CE" w14:textId="77777777" w:rsidR="0015058C" w:rsidRDefault="0015058C" w:rsidP="0015058C">
            <w:pPr>
              <w:spacing w:line="256" w:lineRule="auto"/>
              <w:jc w:val="center"/>
              <w:rPr>
                <w:rFonts w:ascii="GHEA Grapalat" w:hAnsi="GHEA Grapalat"/>
                <w:sz w:val="20"/>
                <w:szCs w:val="20"/>
                <w:lang w:val="hy-AM"/>
              </w:rPr>
            </w:pPr>
          </w:p>
          <w:p w14:paraId="4376E1B5" w14:textId="515164E1" w:rsidR="0015058C" w:rsidRPr="00513CB2" w:rsidRDefault="0015058C" w:rsidP="0015058C">
            <w:pPr>
              <w:jc w:val="center"/>
              <w:rPr>
                <w:rFonts w:ascii="GHEA Grapalat" w:hAnsi="GHEA Grapalat"/>
                <w:sz w:val="22"/>
                <w:lang w:val="hy-AM"/>
              </w:rPr>
            </w:pPr>
            <w:r>
              <w:rPr>
                <w:rFonts w:ascii="GHEA Grapalat" w:hAnsi="GHEA Grapalat"/>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1"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464B9F">
        <w:trPr>
          <w:jc w:val="center"/>
        </w:trPr>
        <w:tc>
          <w:tcPr>
            <w:tcW w:w="4536" w:type="dxa"/>
          </w:tcPr>
          <w:p w14:paraId="0739D8CC" w14:textId="77777777" w:rsidR="00513CB2" w:rsidRPr="00F566BF" w:rsidRDefault="00513CB2" w:rsidP="00464B9F">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464B9F">
            <w:pPr>
              <w:rPr>
                <w:rFonts w:ascii="GHEA Grapalat" w:hAnsi="GHEA Grapalat"/>
                <w:sz w:val="22"/>
                <w:szCs w:val="22"/>
                <w:lang w:val="ru-RU"/>
              </w:rPr>
            </w:pPr>
          </w:p>
          <w:p w14:paraId="6DAE842A" w14:textId="77777777" w:rsidR="00513CB2" w:rsidRPr="00F566BF" w:rsidRDefault="00513CB2" w:rsidP="00464B9F">
            <w:pPr>
              <w:rPr>
                <w:rFonts w:ascii="GHEA Grapalat" w:hAnsi="GHEA Grapalat"/>
                <w:sz w:val="22"/>
                <w:szCs w:val="22"/>
                <w:lang w:val="ru-RU"/>
              </w:rPr>
            </w:pPr>
          </w:p>
          <w:p w14:paraId="5B112A54" w14:textId="77777777" w:rsidR="00513CB2" w:rsidRPr="00F566BF" w:rsidRDefault="00513CB2" w:rsidP="00464B9F">
            <w:pPr>
              <w:rPr>
                <w:rFonts w:ascii="GHEA Grapalat" w:hAnsi="GHEA Grapalat"/>
                <w:sz w:val="22"/>
                <w:szCs w:val="22"/>
                <w:lang w:val="ru-RU"/>
              </w:rPr>
            </w:pPr>
          </w:p>
          <w:p w14:paraId="3C91C816" w14:textId="77777777" w:rsidR="00513CB2" w:rsidRPr="00F566BF" w:rsidRDefault="00513CB2" w:rsidP="00464B9F">
            <w:pPr>
              <w:rPr>
                <w:rFonts w:ascii="GHEA Grapalat" w:hAnsi="GHEA Grapalat"/>
                <w:sz w:val="22"/>
                <w:szCs w:val="22"/>
                <w:lang w:val="ru-RU"/>
              </w:rPr>
            </w:pPr>
          </w:p>
          <w:p w14:paraId="3FB5B93A" w14:textId="77777777" w:rsidR="00513CB2" w:rsidRPr="00F566BF" w:rsidRDefault="00513CB2" w:rsidP="00464B9F">
            <w:pPr>
              <w:rPr>
                <w:rFonts w:ascii="GHEA Grapalat" w:hAnsi="GHEA Grapalat"/>
                <w:lang w:val="ru-RU"/>
              </w:rPr>
            </w:pPr>
          </w:p>
          <w:p w14:paraId="398FB99E"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464B9F">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464B9F">
            <w:pPr>
              <w:spacing w:line="360" w:lineRule="auto"/>
              <w:jc w:val="center"/>
              <w:rPr>
                <w:rFonts w:ascii="GHEA Grapalat" w:hAnsi="GHEA Grapalat"/>
                <w:lang w:val="ru-RU"/>
              </w:rPr>
            </w:pPr>
          </w:p>
        </w:tc>
        <w:tc>
          <w:tcPr>
            <w:tcW w:w="4343" w:type="dxa"/>
          </w:tcPr>
          <w:p w14:paraId="11C00FEE" w14:textId="77777777" w:rsidR="00513CB2" w:rsidRPr="00F566BF" w:rsidRDefault="00513CB2" w:rsidP="00464B9F">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464B9F">
            <w:pPr>
              <w:jc w:val="center"/>
              <w:rPr>
                <w:rFonts w:ascii="GHEA Grapalat" w:hAnsi="GHEA Grapalat"/>
                <w:lang w:val="ru-RU"/>
              </w:rPr>
            </w:pPr>
          </w:p>
          <w:p w14:paraId="14080907" w14:textId="77777777" w:rsidR="00513CB2" w:rsidRPr="00F566BF" w:rsidRDefault="00513CB2" w:rsidP="00464B9F">
            <w:pPr>
              <w:jc w:val="center"/>
              <w:rPr>
                <w:rFonts w:ascii="GHEA Grapalat" w:hAnsi="GHEA Grapalat"/>
                <w:lang w:val="ru-RU"/>
              </w:rPr>
            </w:pPr>
          </w:p>
          <w:p w14:paraId="134F14FB" w14:textId="77777777" w:rsidR="00513CB2" w:rsidRPr="00F566BF" w:rsidRDefault="00513CB2" w:rsidP="00464B9F">
            <w:pPr>
              <w:jc w:val="center"/>
              <w:rPr>
                <w:rFonts w:ascii="GHEA Grapalat" w:hAnsi="GHEA Grapalat"/>
                <w:lang w:val="ru-RU"/>
              </w:rPr>
            </w:pPr>
          </w:p>
          <w:p w14:paraId="5BE4A6F1" w14:textId="77777777" w:rsidR="00513CB2" w:rsidRPr="00F566BF" w:rsidRDefault="00513CB2" w:rsidP="00464B9F">
            <w:pPr>
              <w:jc w:val="center"/>
              <w:rPr>
                <w:rFonts w:ascii="GHEA Grapalat" w:hAnsi="GHEA Grapalat"/>
              </w:rPr>
            </w:pPr>
          </w:p>
          <w:p w14:paraId="6DE54982" w14:textId="77777777" w:rsidR="00513CB2" w:rsidRPr="00F566BF" w:rsidRDefault="00513CB2" w:rsidP="00464B9F">
            <w:pPr>
              <w:jc w:val="center"/>
              <w:rPr>
                <w:rFonts w:ascii="GHEA Grapalat" w:hAnsi="GHEA Grapalat"/>
              </w:rPr>
            </w:pPr>
          </w:p>
          <w:p w14:paraId="1041F7E4" w14:textId="77777777" w:rsidR="00513CB2" w:rsidRPr="00F566BF" w:rsidRDefault="00513CB2" w:rsidP="00464B9F">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464B9F">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464B9F">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2F4F188E"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72BE2C05"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w:t>
      </w:r>
      <w:r w:rsidR="00373C4E">
        <w:rPr>
          <w:rFonts w:ascii="GHEA Grapalat" w:hAnsi="GHEA Grapalat"/>
          <w:i/>
          <w:sz w:val="18"/>
          <w:lang w:val="hy-AM"/>
        </w:rPr>
        <w:t>6</w:t>
      </w:r>
      <w:r w:rsidRPr="00F566BF">
        <w:rPr>
          <w:rFonts w:ascii="GHEA Grapalat" w:hAnsi="GHEA Grapalat"/>
          <w:i/>
          <w:sz w:val="18"/>
          <w:lang w:val="hy-AM"/>
        </w:rPr>
        <w:t xml:space="preserve">  թ. կնքված </w:t>
      </w:r>
    </w:p>
    <w:p w14:paraId="7737E6A1" w14:textId="63A3B53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w:t>
      </w:r>
      <w:r w:rsidR="00440ABA">
        <w:rPr>
          <w:rFonts w:ascii="GHEA Grapalat" w:hAnsi="GHEA Grapalat"/>
          <w:i/>
          <w:sz w:val="18"/>
          <w:lang w:val="hy-AM"/>
        </w:rPr>
        <w:t>ԵՔ-ԲՄԽԾՁԲ-26/29</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proofErr w:type="spellStart"/>
      <w:r w:rsidRPr="00F566BF">
        <w:rPr>
          <w:rFonts w:ascii="GHEA Grapalat" w:hAnsi="GHEA Grapalat" w:cs="Sylfaen"/>
          <w:sz w:val="18"/>
        </w:rPr>
        <w:t>դրամ</w:t>
      </w:r>
      <w:proofErr w:type="spellEnd"/>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proofErr w:type="spellStart"/>
            <w:r w:rsidRPr="00F566BF">
              <w:rPr>
                <w:rFonts w:ascii="GHEA Grapalat" w:hAnsi="GHEA Grapalat"/>
                <w:sz w:val="18"/>
                <w:lang w:val="es-ES"/>
              </w:rPr>
              <w:t>Ծառայության</w:t>
            </w:r>
            <w:proofErr w:type="spellEnd"/>
          </w:p>
        </w:tc>
      </w:tr>
      <w:tr w:rsidR="00513CB2" w:rsidRPr="00C725B8"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հրավերով</w:t>
            </w:r>
            <w:proofErr w:type="spellEnd"/>
            <w:r w:rsidRPr="00F566BF">
              <w:rPr>
                <w:rFonts w:ascii="GHEA Grapalat" w:hAnsi="GHEA Grapalat"/>
                <w:sz w:val="18"/>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rPr>
              <w:t xml:space="preserve"> </w:t>
            </w:r>
            <w:proofErr w:type="spellStart"/>
            <w:r w:rsidRPr="00F566BF">
              <w:rPr>
                <w:rFonts w:ascii="GHEA Grapalat" w:hAnsi="GHEA Grapalat"/>
                <w:sz w:val="18"/>
              </w:rPr>
              <w:t>չափաբաժնի</w:t>
            </w:r>
            <w:proofErr w:type="spellEnd"/>
            <w:r w:rsidRPr="00F566BF">
              <w:rPr>
                <w:rFonts w:ascii="GHEA Grapalat" w:hAnsi="GHEA Grapalat"/>
                <w:sz w:val="18"/>
              </w:rPr>
              <w:t xml:space="preserve"> </w:t>
            </w:r>
            <w:proofErr w:type="spellStart"/>
            <w:r w:rsidRPr="00F566BF">
              <w:rPr>
                <w:rFonts w:ascii="GHEA Grapalat" w:hAnsi="GHEA Grapalat"/>
                <w:sz w:val="18"/>
              </w:rPr>
              <w:t>համարը</w:t>
            </w:r>
            <w:proofErr w:type="spellEnd"/>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գնումների</w:t>
            </w:r>
            <w:proofErr w:type="spellEnd"/>
            <w:r w:rsidRPr="00F566BF">
              <w:rPr>
                <w:rFonts w:ascii="GHEA Grapalat" w:hAnsi="GHEA Grapalat"/>
                <w:sz w:val="18"/>
                <w:lang w:val="es-ES"/>
              </w:rPr>
              <w:t xml:space="preserve"> </w:t>
            </w:r>
            <w:proofErr w:type="spellStart"/>
            <w:r w:rsidRPr="00F566BF">
              <w:rPr>
                <w:rFonts w:ascii="GHEA Grapalat" w:hAnsi="GHEA Grapalat"/>
                <w:sz w:val="18"/>
              </w:rPr>
              <w:t>պլանով</w:t>
            </w:r>
            <w:proofErr w:type="spellEnd"/>
            <w:r w:rsidRPr="00F566BF">
              <w:rPr>
                <w:rFonts w:ascii="GHEA Grapalat" w:hAnsi="GHEA Grapalat"/>
                <w:sz w:val="18"/>
                <w:lang w:val="es-ES"/>
              </w:rPr>
              <w:t xml:space="preserve"> </w:t>
            </w:r>
            <w:proofErr w:type="spellStart"/>
            <w:r w:rsidRPr="00F566BF">
              <w:rPr>
                <w:rFonts w:ascii="GHEA Grapalat" w:hAnsi="GHEA Grapalat"/>
                <w:sz w:val="18"/>
              </w:rPr>
              <w:t>նախատեսված</w:t>
            </w:r>
            <w:proofErr w:type="spellEnd"/>
            <w:r w:rsidRPr="00F566BF">
              <w:rPr>
                <w:rFonts w:ascii="GHEA Grapalat" w:hAnsi="GHEA Grapalat"/>
                <w:sz w:val="18"/>
                <w:lang w:val="es-ES"/>
              </w:rPr>
              <w:t xml:space="preserve"> </w:t>
            </w:r>
            <w:proofErr w:type="spellStart"/>
            <w:r w:rsidRPr="00F566BF">
              <w:rPr>
                <w:rFonts w:ascii="GHEA Grapalat" w:hAnsi="GHEA Grapalat"/>
                <w:sz w:val="18"/>
              </w:rPr>
              <w:t>միջանցիկ</w:t>
            </w:r>
            <w:proofErr w:type="spellEnd"/>
            <w:r w:rsidRPr="00F566BF">
              <w:rPr>
                <w:rFonts w:ascii="GHEA Grapalat" w:hAnsi="GHEA Grapalat"/>
                <w:sz w:val="18"/>
                <w:lang w:val="es-ES"/>
              </w:rPr>
              <w:t xml:space="preserve"> </w:t>
            </w:r>
            <w:proofErr w:type="spellStart"/>
            <w:r w:rsidRPr="00F566BF">
              <w:rPr>
                <w:rFonts w:ascii="GHEA Grapalat" w:hAnsi="GHEA Grapalat"/>
                <w:sz w:val="18"/>
              </w:rPr>
              <w:t>ծածկագիրը</w:t>
            </w:r>
            <w:proofErr w:type="spellEnd"/>
            <w:r w:rsidRPr="00F566BF">
              <w:rPr>
                <w:rFonts w:ascii="GHEA Grapalat" w:hAnsi="GHEA Grapalat"/>
                <w:sz w:val="18"/>
                <w:lang w:val="es-ES"/>
              </w:rPr>
              <w:t xml:space="preserve">` </w:t>
            </w:r>
            <w:proofErr w:type="spellStart"/>
            <w:r w:rsidRPr="00F566BF">
              <w:rPr>
                <w:rFonts w:ascii="GHEA Grapalat" w:hAnsi="GHEA Grapalat"/>
                <w:sz w:val="18"/>
              </w:rPr>
              <w:t>ըստ</w:t>
            </w:r>
            <w:proofErr w:type="spellEnd"/>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proofErr w:type="spellStart"/>
            <w:r w:rsidRPr="00F566BF">
              <w:rPr>
                <w:rFonts w:ascii="GHEA Grapalat" w:hAnsi="GHEA Grapalat"/>
                <w:sz w:val="18"/>
              </w:rPr>
              <w:t>դասակարգման</w:t>
            </w:r>
            <w:proofErr w:type="spellEnd"/>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proofErr w:type="spellStart"/>
            <w:r w:rsidRPr="00F566BF">
              <w:rPr>
                <w:rFonts w:ascii="GHEA Grapalat" w:hAnsi="GHEA Grapalat"/>
                <w:sz w:val="18"/>
              </w:rPr>
              <w:t>անվանումը</w:t>
            </w:r>
            <w:proofErr w:type="spellEnd"/>
          </w:p>
        </w:tc>
        <w:tc>
          <w:tcPr>
            <w:tcW w:w="9170" w:type="dxa"/>
            <w:gridSpan w:val="14"/>
            <w:vAlign w:val="center"/>
          </w:tcPr>
          <w:p w14:paraId="5CF4675B" w14:textId="4E95F500" w:rsidR="00513CB2" w:rsidRPr="00F566BF" w:rsidRDefault="00513CB2" w:rsidP="00E53C12">
            <w:pPr>
              <w:jc w:val="both"/>
              <w:rPr>
                <w:rFonts w:ascii="GHEA Grapalat" w:hAnsi="GHEA Grapalat"/>
                <w:sz w:val="18"/>
                <w:lang w:val="es-ES"/>
              </w:rPr>
            </w:pPr>
            <w:proofErr w:type="spellStart"/>
            <w:r w:rsidRPr="00F566BF">
              <w:rPr>
                <w:rFonts w:ascii="GHEA Grapalat" w:hAnsi="GHEA Grapalat"/>
                <w:sz w:val="18"/>
                <w:lang w:val="es-ES"/>
              </w:rPr>
              <w:t>դիմաց</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վճարումները</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նախատեսվում</w:t>
            </w:r>
            <w:proofErr w:type="spellEnd"/>
            <w:r w:rsidRPr="00F566BF">
              <w:rPr>
                <w:rFonts w:ascii="GHEA Grapalat" w:hAnsi="GHEA Grapalat"/>
                <w:sz w:val="18"/>
                <w:lang w:val="es-ES"/>
              </w:rPr>
              <w:t xml:space="preserve"> է </w:t>
            </w:r>
            <w:proofErr w:type="spellStart"/>
            <w:r w:rsidRPr="00F566BF">
              <w:rPr>
                <w:rFonts w:ascii="GHEA Grapalat" w:hAnsi="GHEA Grapalat"/>
                <w:sz w:val="18"/>
                <w:lang w:val="es-ES"/>
              </w:rPr>
              <w:t>իրականացնել</w:t>
            </w:r>
            <w:proofErr w:type="spellEnd"/>
            <w:r w:rsidRPr="00F566BF">
              <w:rPr>
                <w:rFonts w:ascii="GHEA Grapalat" w:hAnsi="GHEA Grapalat"/>
                <w:sz w:val="18"/>
                <w:lang w:val="es-ES"/>
              </w:rPr>
              <w:t xml:space="preserve"> 20</w:t>
            </w:r>
            <w:r>
              <w:rPr>
                <w:rFonts w:ascii="GHEA Grapalat" w:hAnsi="GHEA Grapalat"/>
                <w:sz w:val="18"/>
                <w:lang w:val="es-ES"/>
              </w:rPr>
              <w:t>2</w:t>
            </w:r>
            <w:r w:rsidR="00E12D78">
              <w:rPr>
                <w:rFonts w:ascii="GHEA Grapalat" w:hAnsi="GHEA Grapalat"/>
                <w:sz w:val="18"/>
                <w:lang w:val="es-ES"/>
              </w:rPr>
              <w:t>6</w:t>
            </w:r>
            <w:r w:rsidRPr="00F566BF">
              <w:rPr>
                <w:rFonts w:ascii="GHEA Grapalat" w:hAnsi="GHEA Grapalat"/>
                <w:sz w:val="18"/>
                <w:lang w:val="es-ES"/>
              </w:rPr>
              <w:t xml:space="preserve">թ-ին` </w:t>
            </w:r>
            <w:proofErr w:type="spellStart"/>
            <w:r w:rsidRPr="00F566BF">
              <w:rPr>
                <w:rFonts w:ascii="GHEA Grapalat" w:hAnsi="GHEA Grapalat"/>
                <w:sz w:val="18"/>
                <w:lang w:val="es-ES"/>
              </w:rPr>
              <w:t>ըստ</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ամիսների</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այդ</w:t>
            </w:r>
            <w:proofErr w:type="spellEnd"/>
            <w:r w:rsidRPr="00F566BF">
              <w:rPr>
                <w:rFonts w:ascii="GHEA Grapalat" w:hAnsi="GHEA Grapalat"/>
                <w:sz w:val="18"/>
                <w:lang w:val="es-ES"/>
              </w:rPr>
              <w:t xml:space="preserve"> </w:t>
            </w:r>
            <w:proofErr w:type="spellStart"/>
            <w:r w:rsidRPr="00F566BF">
              <w:rPr>
                <w:rFonts w:ascii="GHEA Grapalat" w:hAnsi="GHEA Grapalat"/>
                <w:sz w:val="18"/>
                <w:lang w:val="es-ES"/>
              </w:rPr>
              <w:t>թվում</w:t>
            </w:r>
            <w:proofErr w:type="spellEnd"/>
            <w:r w:rsidRPr="00F566BF">
              <w:rPr>
                <w:rFonts w:ascii="GHEA Grapalat" w:hAnsi="GHEA Grapalat"/>
                <w:sz w:val="18"/>
                <w:lang w:val="es-ES"/>
              </w:rPr>
              <w:t>**</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373C4E" w:rsidRPr="00F566BF" w14:paraId="4778FBF1" w14:textId="77777777" w:rsidTr="00D61406">
        <w:trPr>
          <w:gridAfter w:val="1"/>
          <w:wAfter w:w="12" w:type="dxa"/>
          <w:trHeight w:val="1549"/>
        </w:trPr>
        <w:tc>
          <w:tcPr>
            <w:tcW w:w="1874" w:type="dxa"/>
            <w:vAlign w:val="center"/>
          </w:tcPr>
          <w:p w14:paraId="06510526" w14:textId="79AFC6C1" w:rsidR="00373C4E" w:rsidRPr="00F566BF" w:rsidRDefault="00373C4E" w:rsidP="00373C4E">
            <w:pPr>
              <w:jc w:val="center"/>
              <w:rPr>
                <w:rFonts w:ascii="GHEA Grapalat" w:hAnsi="GHEA Grapalat"/>
                <w:sz w:val="20"/>
                <w:lang w:val="es-ES"/>
              </w:rPr>
            </w:pPr>
            <w:r>
              <w:rPr>
                <w:rFonts w:ascii="GHEA Grapalat" w:hAnsi="GHEA Grapalat"/>
                <w:sz w:val="20"/>
                <w:lang w:val="es-ES"/>
              </w:rPr>
              <w:t>1</w:t>
            </w:r>
          </w:p>
        </w:tc>
        <w:tc>
          <w:tcPr>
            <w:tcW w:w="1976" w:type="dxa"/>
            <w:vAlign w:val="center"/>
          </w:tcPr>
          <w:p w14:paraId="4E091665" w14:textId="77777777" w:rsidR="00373C4E" w:rsidRDefault="00373C4E" w:rsidP="00373C4E">
            <w:pPr>
              <w:jc w:val="center"/>
              <w:rPr>
                <w:rFonts w:ascii="GHEA Grapalat" w:hAnsi="GHEA Grapalat"/>
                <w:sz w:val="20"/>
                <w:szCs w:val="20"/>
                <w:lang w:val="ru-RU"/>
              </w:rPr>
            </w:pPr>
          </w:p>
          <w:p w14:paraId="7DE33B80" w14:textId="77777777" w:rsidR="0015058C" w:rsidRPr="000B3A7A" w:rsidRDefault="0015058C" w:rsidP="0015058C">
            <w:pPr>
              <w:jc w:val="center"/>
              <w:rPr>
                <w:rFonts w:ascii="GHEA Grapalat" w:hAnsi="GHEA Grapalat"/>
                <w:sz w:val="18"/>
                <w:szCs w:val="18"/>
              </w:rPr>
            </w:pPr>
            <w:r>
              <w:rPr>
                <w:rFonts w:ascii="GHEA Grapalat" w:hAnsi="GHEA Grapalat"/>
                <w:sz w:val="18"/>
                <w:szCs w:val="18"/>
              </w:rPr>
              <w:t>71351540/70</w:t>
            </w:r>
          </w:p>
          <w:p w14:paraId="6D3F3468" w14:textId="1F6EEF68" w:rsidR="00373C4E" w:rsidRPr="00F566BF" w:rsidRDefault="00373C4E" w:rsidP="00373C4E">
            <w:pPr>
              <w:jc w:val="center"/>
              <w:rPr>
                <w:rFonts w:ascii="GHEA Grapalat" w:hAnsi="GHEA Grapalat"/>
                <w:sz w:val="20"/>
                <w:lang w:val="es-ES"/>
              </w:rPr>
            </w:pPr>
          </w:p>
        </w:tc>
        <w:tc>
          <w:tcPr>
            <w:tcW w:w="2506" w:type="dxa"/>
            <w:vAlign w:val="center"/>
          </w:tcPr>
          <w:p w14:paraId="2CCA5D10" w14:textId="798900FA" w:rsidR="00373C4E" w:rsidRPr="003B509C" w:rsidRDefault="00440ABA" w:rsidP="00373C4E">
            <w:pPr>
              <w:jc w:val="center"/>
              <w:rPr>
                <w:rFonts w:ascii="GHEA Grapalat" w:hAnsi="GHEA Grapalat"/>
                <w:b/>
                <w:sz w:val="20"/>
                <w:lang w:val="hy-AM"/>
              </w:rPr>
            </w:pPr>
            <w:r>
              <w:rPr>
                <w:rFonts w:ascii="GHEA Grapalat" w:hAnsi="GHEA Grapalat" w:cs="Calibri"/>
                <w:sz w:val="20"/>
                <w:szCs w:val="20"/>
                <w:lang w:val="hy-AM"/>
              </w:rPr>
              <w:t xml:space="preserve">Քանաքեռ-Զեյթուն վարչական շրջանի փողոցների, մայթերի և բակային տարածքների ասֆալտբետոնյա ծածկի վերանորոգման աշխատանքների </w:t>
            </w:r>
            <w:r w:rsidR="00373C4E">
              <w:rPr>
                <w:rFonts w:ascii="GHEA Grapalat" w:hAnsi="GHEA Grapalat"/>
                <w:sz w:val="20"/>
                <w:szCs w:val="20"/>
                <w:lang w:val="af-ZA"/>
              </w:rPr>
              <w:t xml:space="preserve"> որակի տեխնիկական հսկողության խորհրդատվական ծառայություն</w:t>
            </w:r>
          </w:p>
        </w:tc>
        <w:tc>
          <w:tcPr>
            <w:tcW w:w="606" w:type="dxa"/>
            <w:textDirection w:val="btLr"/>
            <w:vAlign w:val="center"/>
          </w:tcPr>
          <w:p w14:paraId="3557F925" w14:textId="25F08918" w:rsidR="00373C4E" w:rsidRPr="00F566BF" w:rsidRDefault="00373C4E" w:rsidP="00373C4E">
            <w:pPr>
              <w:jc w:val="center"/>
              <w:rPr>
                <w:rFonts w:ascii="GHEA Grapalat" w:hAnsi="GHEA Grapalat"/>
                <w:lang w:val="pt-BR"/>
              </w:rPr>
            </w:pPr>
            <w:r>
              <w:rPr>
                <w:rFonts w:ascii="GHEA Grapalat" w:hAnsi="GHEA Grapalat"/>
                <w:sz w:val="20"/>
                <w:szCs w:val="20"/>
              </w:rPr>
              <w:t>0</w:t>
            </w:r>
          </w:p>
        </w:tc>
        <w:tc>
          <w:tcPr>
            <w:tcW w:w="606" w:type="dxa"/>
            <w:textDirection w:val="btLr"/>
            <w:vAlign w:val="center"/>
          </w:tcPr>
          <w:p w14:paraId="71BE3923" w14:textId="0F0E7C67" w:rsidR="00373C4E" w:rsidRPr="00F566BF" w:rsidRDefault="0015058C" w:rsidP="00373C4E">
            <w:pPr>
              <w:jc w:val="center"/>
              <w:rPr>
                <w:rFonts w:ascii="GHEA Grapalat" w:hAnsi="GHEA Grapalat"/>
                <w:lang w:val="pt-BR"/>
              </w:rPr>
            </w:pPr>
            <w:r>
              <w:rPr>
                <w:rFonts w:ascii="GHEA Grapalat" w:hAnsi="GHEA Grapalat"/>
                <w:sz w:val="20"/>
                <w:szCs w:val="20"/>
              </w:rPr>
              <w:t>20</w:t>
            </w:r>
            <w:r w:rsidR="006A65A6">
              <w:rPr>
                <w:rFonts w:ascii="GHEA Grapalat" w:hAnsi="GHEA Grapalat"/>
                <w:sz w:val="18"/>
                <w:szCs w:val="18"/>
              </w:rPr>
              <w:t>%</w:t>
            </w:r>
          </w:p>
        </w:tc>
        <w:tc>
          <w:tcPr>
            <w:tcW w:w="605" w:type="dxa"/>
            <w:textDirection w:val="btLr"/>
            <w:vAlign w:val="center"/>
          </w:tcPr>
          <w:p w14:paraId="2332FAE3" w14:textId="5996F3A9" w:rsidR="00373C4E" w:rsidRPr="00F566BF" w:rsidRDefault="0015058C" w:rsidP="00373C4E">
            <w:pPr>
              <w:jc w:val="center"/>
              <w:rPr>
                <w:rFonts w:ascii="GHEA Grapalat" w:hAnsi="GHEA Grapalat" w:cs="Arial"/>
                <w:sz w:val="18"/>
                <w:szCs w:val="18"/>
                <w:lang w:val="pt-BR"/>
              </w:rPr>
            </w:pPr>
            <w:r>
              <w:rPr>
                <w:rFonts w:ascii="GHEA Grapalat" w:hAnsi="GHEA Grapalat"/>
                <w:sz w:val="20"/>
                <w:szCs w:val="20"/>
              </w:rPr>
              <w:t>20</w:t>
            </w:r>
            <w:r w:rsidR="006A65A6">
              <w:rPr>
                <w:rFonts w:ascii="GHEA Grapalat" w:hAnsi="GHEA Grapalat"/>
                <w:sz w:val="18"/>
                <w:szCs w:val="18"/>
              </w:rPr>
              <w:t>%</w:t>
            </w:r>
          </w:p>
        </w:tc>
        <w:tc>
          <w:tcPr>
            <w:tcW w:w="605" w:type="dxa"/>
            <w:textDirection w:val="btLr"/>
          </w:tcPr>
          <w:p w14:paraId="3C3A791F" w14:textId="501B18A4"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50%</w:t>
            </w:r>
          </w:p>
        </w:tc>
        <w:tc>
          <w:tcPr>
            <w:tcW w:w="605" w:type="dxa"/>
            <w:textDirection w:val="btLr"/>
          </w:tcPr>
          <w:p w14:paraId="0E002E46" w14:textId="52321EF1"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50%</w:t>
            </w:r>
          </w:p>
        </w:tc>
        <w:tc>
          <w:tcPr>
            <w:tcW w:w="605" w:type="dxa"/>
            <w:textDirection w:val="btLr"/>
          </w:tcPr>
          <w:p w14:paraId="78FF2EEA" w14:textId="2CA49047"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50%</w:t>
            </w:r>
          </w:p>
        </w:tc>
        <w:tc>
          <w:tcPr>
            <w:tcW w:w="685" w:type="dxa"/>
            <w:textDirection w:val="btLr"/>
          </w:tcPr>
          <w:p w14:paraId="4574A4AC" w14:textId="6750F918"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tcPr>
          <w:p w14:paraId="41771D75" w14:textId="1360F1B9"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tcPr>
          <w:p w14:paraId="3105C606" w14:textId="0F50529D"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05AD19F7" w14:textId="59E45739"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052AAB1C" w14:textId="3419834E"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685" w:type="dxa"/>
            <w:textDirection w:val="btLr"/>
            <w:vAlign w:val="center"/>
          </w:tcPr>
          <w:p w14:paraId="20E27A48" w14:textId="0DE8BEAF" w:rsidR="00373C4E" w:rsidRPr="00F566BF" w:rsidRDefault="00373C4E" w:rsidP="00373C4E">
            <w:pPr>
              <w:jc w:val="center"/>
              <w:rPr>
                <w:rFonts w:ascii="GHEA Grapalat" w:hAnsi="GHEA Grapalat" w:cs="Arial"/>
                <w:sz w:val="18"/>
                <w:szCs w:val="18"/>
                <w:lang w:val="pt-BR"/>
              </w:rPr>
            </w:pPr>
            <w:r>
              <w:rPr>
                <w:rFonts w:ascii="GHEA Grapalat" w:hAnsi="GHEA Grapalat"/>
                <w:sz w:val="18"/>
                <w:szCs w:val="18"/>
              </w:rPr>
              <w:t>100%</w:t>
            </w:r>
          </w:p>
        </w:tc>
        <w:tc>
          <w:tcPr>
            <w:tcW w:w="1416" w:type="dxa"/>
            <w:textDirection w:val="btLr"/>
            <w:vAlign w:val="center"/>
          </w:tcPr>
          <w:p w14:paraId="684C056C" w14:textId="42C2BB9E" w:rsidR="00373C4E" w:rsidRPr="00F566BF" w:rsidRDefault="00373C4E" w:rsidP="00373C4E">
            <w:pPr>
              <w:jc w:val="center"/>
              <w:rPr>
                <w:rFonts w:ascii="GHEA Grapalat" w:hAnsi="GHEA Grapalat"/>
                <w:b/>
                <w:lang w:val="pt-BR"/>
              </w:rPr>
            </w:pPr>
            <w:r>
              <w:rPr>
                <w:rFonts w:ascii="GHEA Grapalat" w:hAnsi="GHEA Grapalat"/>
                <w:sz w:val="18"/>
                <w:szCs w:val="18"/>
              </w:rPr>
              <w:t>100%</w:t>
            </w:r>
          </w:p>
        </w:tc>
      </w:tr>
    </w:tbl>
    <w:p w14:paraId="0766221F" w14:textId="77777777" w:rsidR="007678FA" w:rsidRPr="000968C3" w:rsidRDefault="007678FA" w:rsidP="007678FA">
      <w:pPr>
        <w:rPr>
          <w:rFonts w:ascii="GHEA Grapalat" w:hAnsi="GHEA Grapalat"/>
          <w:i/>
          <w:sz w:val="18"/>
          <w:szCs w:val="18"/>
          <w:lang w:val="hy-AM"/>
        </w:rPr>
      </w:pPr>
    </w:p>
    <w:p w14:paraId="1A4EF1A0" w14:textId="68C5E21A" w:rsidR="007678FA" w:rsidRPr="00F566BF" w:rsidRDefault="007678FA" w:rsidP="00124947">
      <w:pPr>
        <w:jc w:val="both"/>
        <w:rPr>
          <w:rFonts w:ascii="GHEA Grapalat" w:hAnsi="GHEA Grapalat"/>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 xml:space="preserve">կարգով: </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6372A2D8" w14:textId="4B7B5C0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373C4E">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3FDE2F15" w14:textId="39AE3C54"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440ABA">
        <w:rPr>
          <w:rFonts w:ascii="GHEA Grapalat" w:hAnsi="GHEA Grapalat"/>
          <w:i/>
          <w:sz w:val="18"/>
          <w:lang w:val="hy-AM"/>
        </w:rPr>
        <w:t>ԵՔ-ԲՄԽԾՁԲ-26/29</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C725B8"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F566BF">
              <w:rPr>
                <w:rFonts w:ascii="GHEA Grapalat" w:hAnsi="GHEA Grapalat"/>
                <w:iCs/>
                <w:color w:val="000000"/>
                <w:sz w:val="21"/>
                <w:szCs w:val="21"/>
              </w:rPr>
              <w:t>Պայմանագրի</w:t>
            </w:r>
            <w:proofErr w:type="spellEnd"/>
            <w:r w:rsidR="007678FA" w:rsidRPr="00F566BF">
              <w:rPr>
                <w:rFonts w:ascii="GHEA Grapalat" w:hAnsi="GHEA Grapalat"/>
                <w:iCs/>
                <w:color w:val="000000"/>
                <w:sz w:val="21"/>
                <w:szCs w:val="21"/>
                <w:lang w:val="pt-BR"/>
              </w:rPr>
              <w:t xml:space="preserve"> </w:t>
            </w:r>
            <w:proofErr w:type="spellStart"/>
            <w:r w:rsidR="007678FA" w:rsidRPr="00F566BF">
              <w:rPr>
                <w:rFonts w:ascii="GHEA Grapalat" w:hAnsi="GHEA Grapalat"/>
                <w:iCs/>
                <w:color w:val="000000"/>
                <w:sz w:val="21"/>
                <w:szCs w:val="21"/>
              </w:rPr>
              <w:t>կողմ</w:t>
            </w:r>
            <w:proofErr w:type="spellEnd"/>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Պատվիրատու</w:t>
            </w:r>
            <w:proofErr w:type="spellEnd"/>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գտնվելու</w:t>
            </w:r>
            <w:proofErr w:type="spellEnd"/>
            <w:r w:rsidRPr="00F566BF">
              <w:rPr>
                <w:rFonts w:ascii="GHEA Grapalat" w:hAnsi="GHEA Grapalat"/>
                <w:iCs/>
                <w:color w:val="000000"/>
                <w:sz w:val="21"/>
                <w:szCs w:val="21"/>
                <w:lang w:val="pt-BR"/>
              </w:rPr>
              <w:t xml:space="preserve"> </w:t>
            </w:r>
            <w:proofErr w:type="spellStart"/>
            <w:r w:rsidRPr="00F566BF">
              <w:rPr>
                <w:rFonts w:ascii="GHEA Grapalat" w:hAnsi="GHEA Grapalat"/>
                <w:iCs/>
                <w:color w:val="000000"/>
                <w:sz w:val="21"/>
                <w:szCs w:val="21"/>
              </w:rPr>
              <w:t>վայրը</w:t>
            </w:r>
            <w:proofErr w:type="spellEnd"/>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հհ</w:t>
            </w:r>
            <w:proofErr w:type="spellEnd"/>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proofErr w:type="spellStart"/>
            <w:r w:rsidRPr="00F566BF">
              <w:rPr>
                <w:rFonts w:ascii="GHEA Grapalat" w:hAnsi="GHEA Grapalat"/>
                <w:iCs/>
                <w:color w:val="000000"/>
                <w:sz w:val="21"/>
                <w:szCs w:val="21"/>
              </w:rPr>
              <w:t>հվհհ</w:t>
            </w:r>
            <w:proofErr w:type="spellEnd"/>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rFonts w:ascii="GHEA Grapalat" w:hAnsi="GHEA Grapalat"/>
          <w:color w:val="000000"/>
          <w:sz w:val="21"/>
          <w:szCs w:val="21"/>
          <w:lang w:val="es-ES" w:eastAsia="ru-RU"/>
        </w:rPr>
        <w:t xml:space="preserve">          </w:t>
      </w:r>
      <w:proofErr w:type="gramStart"/>
      <w:r w:rsidRPr="00F566BF">
        <w:rPr>
          <w:rFonts w:ascii="GHEA Grapalat" w:hAnsi="GHEA Grapalat"/>
          <w:color w:val="000000"/>
          <w:sz w:val="21"/>
          <w:szCs w:val="21"/>
          <w:lang w:val="es-ES" w:eastAsia="ru-RU"/>
        </w:rPr>
        <w:t xml:space="preserve">  »</w:t>
      </w:r>
      <w:proofErr w:type="gramEnd"/>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այսուհետ</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Պայմանագիր</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անվանումը</w:t>
      </w:r>
      <w:proofErr w:type="spellEnd"/>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կնքման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ամսաթիվը</w:t>
      </w:r>
      <w:proofErr w:type="spellEnd"/>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համարը</w:t>
      </w:r>
      <w:proofErr w:type="spellEnd"/>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spellStart"/>
      <w:proofErr w:type="gramStart"/>
      <w:r w:rsidRPr="00F566BF">
        <w:rPr>
          <w:rFonts w:ascii="GHEA Grapalat" w:hAnsi="GHEA Grapalat"/>
          <w:iCs/>
          <w:color w:val="000000"/>
          <w:sz w:val="21"/>
          <w:szCs w:val="21"/>
        </w:rPr>
        <w:t>Պատվիրատուն</w:t>
      </w:r>
      <w:proofErr w:type="spellEnd"/>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proofErr w:type="spellStart"/>
      <w:r w:rsidRPr="00F566BF">
        <w:rPr>
          <w:rFonts w:ascii="GHEA Grapalat" w:hAnsi="GHEA Grapalat"/>
          <w:color w:val="000000"/>
          <w:sz w:val="21"/>
          <w:szCs w:val="21"/>
        </w:rPr>
        <w:t>Պայմանագրի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rPr>
        <w:t>կողմը</w:t>
      </w:r>
      <w:proofErr w:type="spellEnd"/>
      <w:proofErr w:type="gramStart"/>
      <w:r w:rsidRPr="00F566BF">
        <w:rPr>
          <w:rFonts w:ascii="GHEA Grapalat" w:hAnsi="GHEA Grapalat"/>
          <w:color w:val="000000"/>
          <w:sz w:val="21"/>
          <w:szCs w:val="21"/>
        </w:rPr>
        <w:t>՝</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հիմք</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պայմանագրի</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proofErr w:type="gramStart"/>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վերաբերյալ</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proofErr w:type="gramStart"/>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20</w:t>
      </w:r>
      <w:proofErr w:type="gramEnd"/>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proofErr w:type="spellStart"/>
      <w:r w:rsidRPr="00F566BF">
        <w:rPr>
          <w:rFonts w:ascii="GHEA Grapalat" w:hAnsi="GHEA Grapalat"/>
          <w:color w:val="000000"/>
          <w:sz w:val="21"/>
          <w:szCs w:val="21"/>
          <w:lang w:val="es-ES"/>
        </w:rPr>
        <w:t>կազմեցին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սույն</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արձանագրությունը</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հետևյալի</w:t>
      </w:r>
      <w:proofErr w:type="spellEnd"/>
      <w:r w:rsidRPr="00F566BF">
        <w:rPr>
          <w:rFonts w:ascii="GHEA Grapalat" w:hAnsi="GHEA Grapalat"/>
          <w:color w:val="000000"/>
          <w:sz w:val="21"/>
          <w:szCs w:val="21"/>
          <w:lang w:val="es-ES"/>
        </w:rPr>
        <w:t xml:space="preserve"> </w:t>
      </w:r>
      <w:proofErr w:type="spellStart"/>
      <w:r w:rsidRPr="00F566BF">
        <w:rPr>
          <w:rFonts w:ascii="GHEA Grapalat" w:hAnsi="GHEA Grapalat"/>
          <w:color w:val="000000"/>
          <w:sz w:val="21"/>
          <w:szCs w:val="21"/>
          <w:lang w:val="es-ES"/>
        </w:rPr>
        <w:t>մասին</w:t>
      </w:r>
      <w:proofErr w:type="spellEnd"/>
      <w:r w:rsidRPr="00F566BF">
        <w:rPr>
          <w:rFonts w:ascii="GHEA Grapalat" w:hAnsi="GHEA Grapalat"/>
          <w:color w:val="000000"/>
          <w:sz w:val="21"/>
          <w:szCs w:val="21"/>
          <w:lang w:val="es-ES"/>
        </w:rPr>
        <w:t>.</w:t>
      </w:r>
    </w:p>
    <w:p w14:paraId="383F41EC" w14:textId="77777777" w:rsidR="007678FA" w:rsidRPr="00F566BF" w:rsidRDefault="007678FA" w:rsidP="007678FA">
      <w:pPr>
        <w:jc w:val="both"/>
        <w:rPr>
          <w:rFonts w:ascii="GHEA Grapalat" w:hAnsi="GHEA Grapalat"/>
          <w:iCs/>
          <w:color w:val="000000"/>
          <w:sz w:val="21"/>
          <w:szCs w:val="21"/>
          <w:lang w:val="hy-AM"/>
        </w:rPr>
      </w:pPr>
      <w:proofErr w:type="spellStart"/>
      <w:r w:rsidRPr="00F566BF">
        <w:rPr>
          <w:rFonts w:ascii="GHEA Grapalat" w:hAnsi="GHEA Grapalat"/>
          <w:iCs/>
          <w:color w:val="000000"/>
          <w:sz w:val="21"/>
          <w:szCs w:val="21"/>
        </w:rPr>
        <w:t>Պայմանագրի</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rPr>
        <w:t>շրջանակներում</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snapToGrid w:val="0"/>
          <w:color w:val="000000"/>
          <w:sz w:val="21"/>
          <w:szCs w:val="21"/>
          <w:lang w:val="es-ES"/>
        </w:rPr>
        <w:t>Պայմանագրի</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կողմը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color w:val="000000"/>
          <w:sz w:val="21"/>
          <w:szCs w:val="21"/>
          <w:lang w:val="es-ES"/>
        </w:rPr>
        <w:t>մատուցել</w:t>
      </w:r>
      <w:proofErr w:type="spellEnd"/>
      <w:r w:rsidRPr="00F566BF">
        <w:rPr>
          <w:rFonts w:ascii="GHEA Grapalat" w:hAnsi="GHEA Grapalat"/>
          <w:iCs/>
          <w:color w:val="000000"/>
          <w:sz w:val="21"/>
          <w:szCs w:val="21"/>
          <w:lang w:val="es-ES"/>
        </w:rPr>
        <w:t xml:space="preserve"> է </w:t>
      </w:r>
      <w:proofErr w:type="spellStart"/>
      <w:r w:rsidRPr="00F566BF">
        <w:rPr>
          <w:rFonts w:ascii="GHEA Grapalat" w:hAnsi="GHEA Grapalat"/>
          <w:iCs/>
          <w:color w:val="000000"/>
          <w:sz w:val="21"/>
          <w:szCs w:val="21"/>
          <w:lang w:val="es-ES"/>
        </w:rPr>
        <w:t>հետևյալ</w:t>
      </w:r>
      <w:proofErr w:type="spellEnd"/>
      <w:r w:rsidRPr="00F566BF">
        <w:rPr>
          <w:rFonts w:ascii="GHEA Grapalat" w:hAnsi="GHEA Grapalat"/>
          <w:iCs/>
          <w:color w:val="000000"/>
          <w:sz w:val="21"/>
          <w:szCs w:val="21"/>
          <w:lang w:val="es-ES"/>
        </w:rPr>
        <w:t xml:space="preserve"> </w:t>
      </w:r>
      <w:proofErr w:type="spellStart"/>
      <w:r w:rsidRPr="00F566BF">
        <w:rPr>
          <w:rFonts w:ascii="GHEA Grapalat" w:hAnsi="GHEA Grapalat"/>
          <w:iCs/>
          <w:color w:val="000000"/>
          <w:sz w:val="21"/>
          <w:szCs w:val="21"/>
          <w:lang w:val="es-ES"/>
        </w:rPr>
        <w:t>ծառայությունները</w:t>
      </w:r>
      <w:proofErr w:type="spellEnd"/>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cs="Sylfaen"/>
                <w:sz w:val="18"/>
                <w:szCs w:val="18"/>
              </w:rPr>
              <w:t>Մատուցված</w:t>
            </w:r>
            <w:proofErr w:type="spellEnd"/>
            <w:r w:rsidRPr="00F566BF">
              <w:rPr>
                <w:rFonts w:ascii="GHEA Grapalat" w:hAnsi="GHEA Grapalat" w:cs="Courier New"/>
                <w:sz w:val="18"/>
                <w:szCs w:val="18"/>
              </w:rPr>
              <w:t xml:space="preserve"> </w:t>
            </w:r>
            <w:proofErr w:type="spellStart"/>
            <w:r w:rsidRPr="00F566BF">
              <w:rPr>
                <w:rFonts w:ascii="GHEA Grapalat" w:hAnsi="GHEA Grapalat" w:cs="Sylfaen"/>
                <w:sz w:val="18"/>
                <w:szCs w:val="18"/>
              </w:rPr>
              <w:t>ծառայությունների</w:t>
            </w:r>
            <w:proofErr w:type="spellEnd"/>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F566BF">
              <w:rPr>
                <w:rFonts w:ascii="GHEA Grapalat" w:hAnsi="GHEA Grapalat"/>
                <w:sz w:val="18"/>
                <w:szCs w:val="18"/>
              </w:rPr>
              <w:t>տեխնիկական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բնութագրի</w:t>
            </w:r>
            <w:proofErr w:type="spellEnd"/>
            <w:proofErr w:type="gramEnd"/>
            <w:r w:rsidRPr="00F566BF">
              <w:rPr>
                <w:rFonts w:ascii="GHEA Grapalat" w:hAnsi="GHEA Grapalat"/>
                <w:sz w:val="18"/>
                <w:szCs w:val="18"/>
              </w:rPr>
              <w:t xml:space="preserve"> </w:t>
            </w:r>
            <w:proofErr w:type="spellStart"/>
            <w:r w:rsidRPr="00F566BF">
              <w:rPr>
                <w:rFonts w:ascii="GHEA Grapalat" w:hAnsi="GHEA Grapalat"/>
                <w:sz w:val="18"/>
                <w:szCs w:val="18"/>
              </w:rPr>
              <w:t>համառոտ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շարադրանքը</w:t>
            </w:r>
            <w:proofErr w:type="spellEnd"/>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քանակական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ցուցանիշը</w:t>
            </w:r>
            <w:proofErr w:type="spellEnd"/>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կատարման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ժամկետը</w:t>
            </w:r>
            <w:proofErr w:type="spellEnd"/>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ենթակա</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գումարը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հազար</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դրամ</w:t>
            </w:r>
            <w:proofErr w:type="spellEnd"/>
            <w:r w:rsidRPr="00F566BF">
              <w:rPr>
                <w:rFonts w:ascii="GHEA Grapalat" w:hAnsi="GHEA Grapalat"/>
                <w:sz w:val="18"/>
                <w:szCs w:val="18"/>
              </w:rPr>
              <w:t>/</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 xml:space="preserve">Վճարման </w:t>
            </w:r>
            <w:proofErr w:type="spellStart"/>
            <w:r w:rsidRPr="00F566BF">
              <w:rPr>
                <w:rFonts w:ascii="GHEA Grapalat" w:hAnsi="GHEA Grapalat"/>
                <w:sz w:val="18"/>
                <w:szCs w:val="18"/>
              </w:rPr>
              <w:t>ժամկետը</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վճարման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r w:rsidRPr="00F566BF">
              <w:rPr>
                <w:rFonts w:ascii="GHEA Grapalat" w:hAnsi="GHEA Grapalat"/>
                <w:sz w:val="18"/>
                <w:szCs w:val="18"/>
              </w:rPr>
              <w:t>/</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ըստ</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պայմանագրով</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հաստատված</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գնման</w:t>
            </w:r>
            <w:proofErr w:type="spellEnd"/>
            <w:r w:rsidRPr="00F566BF">
              <w:rPr>
                <w:rFonts w:ascii="GHEA Grapalat" w:hAnsi="GHEA Grapalat"/>
                <w:sz w:val="18"/>
                <w:szCs w:val="18"/>
              </w:rPr>
              <w:t xml:space="preserve"> </w:t>
            </w:r>
            <w:proofErr w:type="spellStart"/>
            <w:r w:rsidRPr="00F566BF">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roofErr w:type="spellStart"/>
            <w:r w:rsidRPr="00F566BF">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proofErr w:type="spellStart"/>
      <w:r w:rsidRPr="00F566BF">
        <w:rPr>
          <w:rFonts w:ascii="GHEA Grapalat" w:hAnsi="GHEA Grapalat"/>
          <w:iCs/>
          <w:snapToGrid w:val="0"/>
          <w:color w:val="000000"/>
          <w:sz w:val="21"/>
          <w:szCs w:val="21"/>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երկկողմ</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հաշիվ</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rPr>
        <w:t>ապրանքագիրը</w:t>
      </w:r>
      <w:proofErr w:type="spellEnd"/>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proofErr w:type="spellStart"/>
      <w:r w:rsidRPr="00F566BF">
        <w:rPr>
          <w:rFonts w:ascii="GHEA Grapalat" w:hAnsi="GHEA Grapalat"/>
          <w:color w:val="000000"/>
          <w:sz w:val="21"/>
          <w:szCs w:val="21"/>
          <w:lang w:val="es-ES"/>
        </w:rPr>
        <w:t>եզրակացությունը</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հանդիսանում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սույն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արձանագրության</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բաղկացուցիչ</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մասը</w:t>
      </w:r>
      <w:proofErr w:type="spellEnd"/>
      <w:r w:rsidRPr="00F566BF">
        <w:rPr>
          <w:rFonts w:ascii="GHEA Grapalat" w:hAnsi="GHEA Grapalat"/>
          <w:iCs/>
          <w:snapToGrid w:val="0"/>
          <w:color w:val="000000"/>
          <w:sz w:val="21"/>
          <w:szCs w:val="21"/>
          <w:lang w:val="es-ES"/>
        </w:rPr>
        <w:t xml:space="preserve"> և </w:t>
      </w:r>
      <w:proofErr w:type="spellStart"/>
      <w:r w:rsidRPr="00F566BF">
        <w:rPr>
          <w:rFonts w:ascii="GHEA Grapalat" w:hAnsi="GHEA Grapalat"/>
          <w:iCs/>
          <w:snapToGrid w:val="0"/>
          <w:color w:val="000000"/>
          <w:sz w:val="21"/>
          <w:szCs w:val="21"/>
          <w:lang w:val="es-ES"/>
        </w:rPr>
        <w:t>կցվում</w:t>
      </w:r>
      <w:proofErr w:type="spellEnd"/>
      <w:r w:rsidRPr="00F566BF">
        <w:rPr>
          <w:rFonts w:ascii="GHEA Grapalat" w:hAnsi="GHEA Grapalat"/>
          <w:iCs/>
          <w:snapToGrid w:val="0"/>
          <w:color w:val="000000"/>
          <w:sz w:val="21"/>
          <w:szCs w:val="21"/>
          <w:lang w:val="es-ES"/>
        </w:rPr>
        <w:t xml:space="preserve"> </w:t>
      </w:r>
      <w:proofErr w:type="spellStart"/>
      <w:r w:rsidRPr="00F566BF">
        <w:rPr>
          <w:rFonts w:ascii="GHEA Grapalat" w:hAnsi="GHEA Grapalat"/>
          <w:iCs/>
          <w:snapToGrid w:val="0"/>
          <w:color w:val="000000"/>
          <w:sz w:val="21"/>
          <w:szCs w:val="21"/>
          <w:lang w:val="es-ES"/>
        </w:rPr>
        <w:t>են</w:t>
      </w:r>
      <w:proofErr w:type="spellEnd"/>
      <w:r w:rsidRPr="00F566BF">
        <w:rPr>
          <w:rFonts w:ascii="GHEA Grapalat" w:hAnsi="GHEA Grapalat"/>
          <w:iCs/>
          <w:snapToGrid w:val="0"/>
          <w:color w:val="000000"/>
          <w:sz w:val="21"/>
          <w:szCs w:val="21"/>
          <w:lang w:val="es-ES"/>
        </w:rPr>
        <w:t>:</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Ծառայությունը</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հանձնեց</w:t>
            </w:r>
            <w:proofErr w:type="spellEnd"/>
            <w:r w:rsidRPr="00F566BF">
              <w:rPr>
                <w:rFonts w:ascii="GHEA Grapalat" w:hAnsi="GHEA Grapalat"/>
                <w:iCs/>
                <w:color w:val="000000"/>
                <w:sz w:val="21"/>
                <w:szCs w:val="21"/>
              </w:rPr>
              <w:t xml:space="preserve">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proofErr w:type="spellStart"/>
            <w:r w:rsidRPr="00F566BF">
              <w:rPr>
                <w:rFonts w:ascii="GHEA Grapalat" w:hAnsi="GHEA Grapalat"/>
                <w:iCs/>
                <w:color w:val="000000"/>
                <w:sz w:val="21"/>
                <w:szCs w:val="21"/>
              </w:rPr>
              <w:t>Ծառայությունն</w:t>
            </w:r>
            <w:proofErr w:type="spellEnd"/>
            <w:r w:rsidRPr="00F566BF">
              <w:rPr>
                <w:rFonts w:ascii="GHEA Grapalat" w:hAnsi="GHEA Grapalat"/>
                <w:iCs/>
                <w:color w:val="000000"/>
                <w:sz w:val="21"/>
                <w:szCs w:val="21"/>
              </w:rPr>
              <w:t xml:space="preserve"> </w:t>
            </w:r>
            <w:proofErr w:type="spellStart"/>
            <w:r w:rsidRPr="00F566BF">
              <w:rPr>
                <w:rFonts w:ascii="GHEA Grapalat" w:hAnsi="GHEA Grapalat"/>
                <w:iCs/>
                <w:color w:val="000000"/>
                <w:sz w:val="21"/>
                <w:szCs w:val="21"/>
              </w:rPr>
              <w:t>ընդունեց</w:t>
            </w:r>
            <w:proofErr w:type="spellEnd"/>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ստորագրություն</w:t>
            </w:r>
            <w:proofErr w:type="spellEnd"/>
            <w:r w:rsidRPr="00F566BF">
              <w:rPr>
                <w:rFonts w:ascii="GHEA Grapalat" w:hAnsi="GHEA Grapalat"/>
                <w:iCs/>
                <w:sz w:val="15"/>
                <w:szCs w:val="15"/>
              </w:rPr>
              <w:t xml:space="preserve">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xml:space="preserve">, </w:t>
            </w:r>
            <w:proofErr w:type="spellStart"/>
            <w:r w:rsidRPr="00F566BF">
              <w:rPr>
                <w:rFonts w:ascii="GHEA Grapalat" w:hAnsi="GHEA Grapalat"/>
                <w:iCs/>
                <w:sz w:val="15"/>
                <w:szCs w:val="15"/>
              </w:rPr>
              <w:t>անուն</w:t>
            </w:r>
            <w:proofErr w:type="spellEnd"/>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proofErr w:type="spellStart"/>
            <w:r w:rsidRPr="00F566BF">
              <w:rPr>
                <w:rFonts w:ascii="GHEA Grapalat" w:hAnsi="GHEA Grapalat"/>
                <w:iCs/>
                <w:sz w:val="15"/>
                <w:szCs w:val="15"/>
              </w:rPr>
              <w:t>ազգանուն</w:t>
            </w:r>
            <w:proofErr w:type="spellEnd"/>
            <w:r w:rsidRPr="00F566BF">
              <w:rPr>
                <w:rFonts w:ascii="GHEA Grapalat" w:hAnsi="GHEA Grapalat"/>
                <w:iCs/>
                <w:sz w:val="15"/>
                <w:szCs w:val="15"/>
              </w:rPr>
              <w:t>,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CD4B5E4" w14:textId="6264FC05"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w:t>
      </w:r>
      <w:r w:rsidR="00373C4E">
        <w:rPr>
          <w:rFonts w:ascii="GHEA Grapalat" w:hAnsi="GHEA Grapalat" w:cs="TimesArmenianPSMT"/>
          <w:i/>
          <w:sz w:val="20"/>
          <w:lang w:val="hy-AM"/>
        </w:rPr>
        <w:t>6</w:t>
      </w:r>
      <w:r w:rsidRPr="00F566BF">
        <w:rPr>
          <w:rFonts w:ascii="GHEA Grapalat" w:hAnsi="GHEA Grapalat" w:cs="TimesArmenianPSMT"/>
          <w:i/>
          <w:sz w:val="20"/>
          <w:lang w:val="ru-RU"/>
        </w:rPr>
        <w:t xml:space="preserve">թ. կնքված </w:t>
      </w:r>
    </w:p>
    <w:p w14:paraId="4752D2A1" w14:textId="6881B2B4" w:rsidR="007678FA" w:rsidRPr="007D0B50"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440ABA">
        <w:rPr>
          <w:rFonts w:ascii="GHEA Grapalat" w:hAnsi="GHEA Grapalat"/>
          <w:i/>
          <w:sz w:val="18"/>
          <w:lang w:val="hy-AM"/>
        </w:rPr>
        <w:t>ԵՔ-ԲՄԽԾՁԲ-26/29</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7D0B50">
        <w:rPr>
          <w:rFonts w:ascii="GHEA Grapalat" w:hAnsi="GHEA Grapalat" w:cs="TimesArmenianPSMT"/>
          <w:i/>
          <w:sz w:val="20"/>
          <w:lang w:val="hy-AM"/>
        </w:rPr>
        <w:t>ծածկագրով պայմանագրի</w:t>
      </w:r>
    </w:p>
    <w:p w14:paraId="4F674C6B" w14:textId="77777777" w:rsidR="007678FA" w:rsidRPr="007D0B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7D0B50" w:rsidRDefault="007678FA" w:rsidP="007678FA">
      <w:pPr>
        <w:rPr>
          <w:rFonts w:ascii="GHEA Grapalat" w:hAnsi="GHEA Grapalat"/>
          <w:lang w:val="hy-AM"/>
        </w:rPr>
      </w:pPr>
    </w:p>
    <w:p w14:paraId="0FBBE306" w14:textId="77777777" w:rsidR="007678FA" w:rsidRPr="007D0B50" w:rsidRDefault="007678FA" w:rsidP="007678FA">
      <w:pPr>
        <w:rPr>
          <w:rFonts w:ascii="GHEA Grapalat" w:hAnsi="GHEA Grapalat"/>
          <w:lang w:val="hy-AM"/>
        </w:rPr>
      </w:pPr>
    </w:p>
    <w:p w14:paraId="36010724" w14:textId="77777777" w:rsidR="007678FA" w:rsidRPr="007D0B50" w:rsidRDefault="007678FA" w:rsidP="007678FA">
      <w:pPr>
        <w:rPr>
          <w:rFonts w:ascii="GHEA Grapalat" w:hAnsi="GHEA Grapalat"/>
          <w:lang w:val="hy-AM"/>
        </w:rPr>
      </w:pPr>
    </w:p>
    <w:p w14:paraId="607BBF20" w14:textId="77777777" w:rsidR="007678FA" w:rsidRPr="007D0B50" w:rsidRDefault="007678FA" w:rsidP="007678FA">
      <w:pPr>
        <w:tabs>
          <w:tab w:val="left" w:pos="2250"/>
        </w:tabs>
        <w:spacing w:line="276" w:lineRule="auto"/>
        <w:jc w:val="center"/>
        <w:rPr>
          <w:rFonts w:ascii="GHEA Grapalat" w:hAnsi="GHEA Grapalat" w:cs="Sylfaen"/>
          <w:bCs/>
          <w:sz w:val="18"/>
          <w:szCs w:val="18"/>
          <w:lang w:val="hy-AM"/>
        </w:rPr>
      </w:pPr>
      <w:r w:rsidRPr="007D0B50">
        <w:rPr>
          <w:rFonts w:ascii="GHEA Grapalat" w:hAnsi="GHEA Grapalat" w:cs="Sylfaen"/>
          <w:bCs/>
          <w:sz w:val="18"/>
          <w:szCs w:val="18"/>
          <w:lang w:val="hy-AM"/>
        </w:rPr>
        <w:t xml:space="preserve">ԱԿՏ  N    </w:t>
      </w:r>
    </w:p>
    <w:p w14:paraId="066020AB" w14:textId="77777777" w:rsidR="007678FA" w:rsidRPr="001A6BED"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A6BED">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A6BED"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A6BED"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A6BED" w:rsidRDefault="007678FA" w:rsidP="007678FA">
      <w:pPr>
        <w:tabs>
          <w:tab w:val="left" w:pos="360"/>
          <w:tab w:val="left" w:pos="540"/>
        </w:tabs>
        <w:ind w:left="-540" w:firstLine="180"/>
        <w:jc w:val="both"/>
        <w:rPr>
          <w:rFonts w:ascii="GHEA Grapalat" w:hAnsi="GHEA Grapalat" w:cs="Sylfaen"/>
          <w:sz w:val="20"/>
          <w:szCs w:val="20"/>
          <w:lang w:val="hy-AM"/>
        </w:rPr>
      </w:pPr>
      <w:r w:rsidRPr="001A6BED">
        <w:rPr>
          <w:rFonts w:ascii="GHEA Grapalat" w:hAnsi="GHEA Grapalat" w:cs="Sylfaen"/>
          <w:lang w:val="hy-AM"/>
        </w:rPr>
        <w:tab/>
      </w:r>
      <w:r w:rsidRPr="00F566BF">
        <w:rPr>
          <w:rFonts w:ascii="GHEA Grapalat" w:hAnsi="GHEA Grapalat" w:cs="Sylfaen"/>
          <w:sz w:val="20"/>
          <w:szCs w:val="20"/>
          <w:lang w:val="hy-AM"/>
        </w:rPr>
        <w:t xml:space="preserve">Սույնով </w:t>
      </w:r>
      <w:r w:rsidRPr="001A6BED">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r w:rsidRPr="001A6BED">
        <w:rPr>
          <w:rFonts w:ascii="GHEA Grapalat" w:hAnsi="GHEA Grapalat" w:cs="Sylfaen"/>
          <w:lang w:val="hy-AM"/>
        </w:rPr>
        <w:t xml:space="preserve"> </w:t>
      </w:r>
      <w:r w:rsidRPr="001A6BED">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1A6BED">
        <w:rPr>
          <w:rFonts w:ascii="GHEA Grapalat" w:hAnsi="GHEA Grapalat" w:cs="Sylfaen"/>
          <w:sz w:val="20"/>
          <w:u w:val="single"/>
          <w:lang w:val="hy-AM"/>
        </w:rPr>
        <w:tab/>
      </w:r>
      <w:r w:rsidRPr="001A6BED">
        <w:rPr>
          <w:rFonts w:ascii="GHEA Grapalat" w:hAnsi="GHEA Grapalat" w:cs="Sylfaen"/>
          <w:sz w:val="20"/>
          <w:u w:val="single"/>
          <w:lang w:val="hy-AM"/>
        </w:rPr>
        <w:tab/>
        <w:t xml:space="preserve">        </w:t>
      </w:r>
      <w:r w:rsidRPr="001A6BED">
        <w:rPr>
          <w:rFonts w:ascii="GHEA Grapalat" w:hAnsi="GHEA Grapalat" w:cs="Sylfaen"/>
          <w:sz w:val="20"/>
          <w:lang w:val="hy-AM"/>
        </w:rPr>
        <w:t>-ի</w:t>
      </w:r>
    </w:p>
    <w:p w14:paraId="4772D509" w14:textId="77777777" w:rsidR="007678FA" w:rsidRPr="001A6BED" w:rsidRDefault="007678FA" w:rsidP="007678FA">
      <w:pPr>
        <w:tabs>
          <w:tab w:val="left" w:pos="360"/>
          <w:tab w:val="left" w:pos="540"/>
        </w:tabs>
        <w:jc w:val="both"/>
        <w:rPr>
          <w:rFonts w:ascii="GHEA Grapalat" w:hAnsi="GHEA Grapalat" w:cs="Sylfaen"/>
          <w:lang w:val="hy-AM"/>
        </w:rPr>
      </w:pPr>
      <w:r w:rsidRPr="001A6BED">
        <w:rPr>
          <w:rFonts w:ascii="GHEA Grapalat" w:hAnsi="GHEA Grapalat" w:cs="Sylfaen"/>
          <w:lang w:val="hy-AM"/>
        </w:rPr>
        <w:t xml:space="preserve">                                            </w:t>
      </w:r>
      <w:r w:rsidRPr="001A6BED">
        <w:rPr>
          <w:rFonts w:ascii="GHEA Grapalat" w:hAnsi="GHEA Grapalat" w:cs="Sylfaen"/>
          <w:sz w:val="12"/>
          <w:szCs w:val="12"/>
          <w:lang w:val="hy-AM"/>
        </w:rPr>
        <w:t xml:space="preserve">Պատվիրատուի անունը     </w:t>
      </w:r>
      <w:r w:rsidRPr="001A6BED">
        <w:rPr>
          <w:rFonts w:ascii="GHEA Grapalat" w:hAnsi="GHEA Grapalat" w:cs="Sylfaen"/>
          <w:sz w:val="16"/>
          <w:szCs w:val="16"/>
          <w:lang w:val="hy-AM"/>
        </w:rPr>
        <w:t xml:space="preserve">                                                           </w:t>
      </w:r>
      <w:r w:rsidRPr="001A6BED">
        <w:rPr>
          <w:rFonts w:ascii="GHEA Grapalat" w:hAnsi="GHEA Grapalat" w:cs="Sylfaen"/>
          <w:sz w:val="12"/>
          <w:szCs w:val="12"/>
          <w:lang w:val="hy-AM"/>
        </w:rPr>
        <w:t>Կատարողի անունը</w:t>
      </w:r>
    </w:p>
    <w:p w14:paraId="1B6399F5" w14:textId="77777777" w:rsidR="007678FA" w:rsidRPr="001A6BED"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1A6BED">
        <w:rPr>
          <w:rFonts w:ascii="GHEA Grapalat" w:hAnsi="GHEA Grapalat" w:cs="Sylfaen"/>
          <w:sz w:val="20"/>
          <w:szCs w:val="20"/>
          <w:lang w:val="hy-AM"/>
        </w:rPr>
        <w:t>ատարող</w:t>
      </w:r>
      <w:r w:rsidRPr="00F566BF">
        <w:rPr>
          <w:rFonts w:ascii="GHEA Grapalat" w:hAnsi="GHEA Grapalat" w:cs="Sylfaen"/>
          <w:sz w:val="20"/>
          <w:szCs w:val="20"/>
          <w:lang w:val="hy-AM"/>
        </w:rPr>
        <w:t>)</w:t>
      </w:r>
      <w:r w:rsidRPr="001A6BED">
        <w:rPr>
          <w:rFonts w:ascii="GHEA Grapalat" w:hAnsi="GHEA Grapalat" w:cs="Sylfaen"/>
          <w:sz w:val="20"/>
          <w:szCs w:val="20"/>
          <w:lang w:val="hy-AM"/>
        </w:rPr>
        <w:t xml:space="preserve"> </w:t>
      </w:r>
      <w:r w:rsidRPr="001A6BED">
        <w:rPr>
          <w:rFonts w:ascii="GHEA Grapalat" w:hAnsi="GHEA Grapalat" w:cs="Sylfaen"/>
          <w:sz w:val="20"/>
          <w:lang w:val="hy-AM"/>
        </w:rPr>
        <w:t xml:space="preserve">միջև 20     թ. </w:t>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1A6BED">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proofErr w:type="spellStart"/>
            <w:r w:rsidRPr="00F566BF">
              <w:rPr>
                <w:rFonts w:ascii="GHEA Grapalat" w:hAnsi="GHEA Grapalat" w:cs="Sylfaen"/>
                <w:sz w:val="18"/>
                <w:szCs w:val="18"/>
              </w:rPr>
              <w:t>Ծառայության</w:t>
            </w:r>
            <w:proofErr w:type="spellEnd"/>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չափման</w:t>
            </w:r>
            <w:proofErr w:type="spellEnd"/>
            <w:r w:rsidRPr="00F566BF">
              <w:rPr>
                <w:rFonts w:ascii="GHEA Grapalat" w:hAnsi="GHEA Grapalat" w:cs="Sylfaen"/>
                <w:sz w:val="18"/>
                <w:szCs w:val="18"/>
              </w:rPr>
              <w:t xml:space="preserve"> </w:t>
            </w:r>
            <w:proofErr w:type="spellStart"/>
            <w:r w:rsidRPr="00F566BF">
              <w:rPr>
                <w:rFonts w:ascii="GHEA Grapalat" w:hAnsi="GHEA Grapalat" w:cs="Sylfaen"/>
                <w:sz w:val="18"/>
                <w:szCs w:val="18"/>
              </w:rPr>
              <w:t>միավորը</w:t>
            </w:r>
            <w:proofErr w:type="spellEnd"/>
            <w:r w:rsidRPr="00F566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proofErr w:type="spellStart"/>
            <w:r w:rsidRPr="00F566BF">
              <w:rPr>
                <w:rFonts w:ascii="GHEA Grapalat" w:hAnsi="GHEA Grapalat" w:cs="Sylfaen"/>
                <w:sz w:val="18"/>
                <w:szCs w:val="18"/>
              </w:rPr>
              <w:t>քանակը</w:t>
            </w:r>
            <w:proofErr w:type="spellEnd"/>
            <w:r w:rsidRPr="00F566BF">
              <w:rPr>
                <w:rFonts w:ascii="GHEA Grapalat" w:hAnsi="GHEA Grapalat"/>
                <w:sz w:val="18"/>
                <w:szCs w:val="18"/>
              </w:rPr>
              <w:t xml:space="preserve"> (</w:t>
            </w:r>
            <w:proofErr w:type="spellStart"/>
            <w:r w:rsidRPr="00F566BF">
              <w:rPr>
                <w:rFonts w:ascii="GHEA Grapalat" w:hAnsi="GHEA Grapalat" w:cs="Sylfaen"/>
                <w:sz w:val="18"/>
                <w:szCs w:val="18"/>
              </w:rPr>
              <w:t>փաստացի</w:t>
            </w:r>
            <w:proofErr w:type="spellEnd"/>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proofErr w:type="spellStart"/>
            <w:r w:rsidRPr="00F566BF">
              <w:rPr>
                <w:rFonts w:ascii="GHEA Grapalat" w:hAnsi="GHEA Grapalat" w:cs="Sylfaen"/>
                <w:b/>
                <w:bCs/>
                <w:sz w:val="22"/>
                <w:szCs w:val="22"/>
              </w:rPr>
              <w:t>Հանձնեց</w:t>
            </w:r>
            <w:proofErr w:type="spellEnd"/>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w:t>
            </w:r>
            <w:proofErr w:type="spellStart"/>
            <w:r w:rsidRPr="00F566BF">
              <w:rPr>
                <w:rFonts w:ascii="GHEA Grapalat" w:hAnsi="GHEA Grapalat" w:cs="Sylfaen"/>
                <w:b/>
                <w:bCs/>
                <w:sz w:val="22"/>
                <w:szCs w:val="22"/>
              </w:rPr>
              <w:t>Ընդունեց</w:t>
            </w:r>
            <w:proofErr w:type="spellEnd"/>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հայտը</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նախագծած</w:t>
      </w:r>
      <w:proofErr w:type="spellEnd"/>
      <w:r w:rsidRPr="00F566BF">
        <w:rPr>
          <w:rFonts w:ascii="GHEA Grapalat" w:hAnsi="GHEA Grapalat" w:cs="Sylfaen"/>
          <w:sz w:val="20"/>
          <w:szCs w:val="20"/>
          <w:lang w:eastAsia="ru-RU"/>
        </w:rPr>
        <w:t xml:space="preserve"> </w:t>
      </w:r>
      <w:proofErr w:type="spellStart"/>
      <w:r w:rsidRPr="00F566BF">
        <w:rPr>
          <w:rFonts w:ascii="GHEA Grapalat" w:hAnsi="GHEA Grapalat" w:cs="Sylfaen"/>
          <w:sz w:val="20"/>
          <w:szCs w:val="20"/>
          <w:lang w:eastAsia="ru-RU"/>
        </w:rPr>
        <w:t>ներկայացուցիչ</w:t>
      </w:r>
      <w:proofErr w:type="spellEnd"/>
      <w:r w:rsidRPr="00F566BF">
        <w:rPr>
          <w:rFonts w:ascii="GHEA Grapalat" w:hAnsi="GHEA Grapalat" w:cs="Sylfaen"/>
          <w:sz w:val="20"/>
          <w:szCs w:val="20"/>
          <w:lang w:eastAsia="ru-RU"/>
        </w:rPr>
        <w:t>`</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ազգանուն</w:t>
            </w:r>
            <w:proofErr w:type="spellEnd"/>
            <w:r w:rsidRPr="00F566BF">
              <w:rPr>
                <w:rFonts w:ascii="GHEA Grapalat" w:hAnsi="GHEA Grapalat" w:cs="GHEA Grapalat"/>
                <w:color w:val="000000"/>
                <w:sz w:val="15"/>
                <w:szCs w:val="15"/>
              </w:rPr>
              <w:t xml:space="preserve">, </w:t>
            </w:r>
            <w:proofErr w:type="spellStart"/>
            <w:r w:rsidRPr="00F566BF">
              <w:rPr>
                <w:rFonts w:ascii="GHEA Grapalat" w:hAnsi="GHEA Grapalat" w:cs="GHEA Grapalat"/>
                <w:color w:val="000000"/>
                <w:sz w:val="15"/>
                <w:szCs w:val="15"/>
              </w:rPr>
              <w:t>անուն</w:t>
            </w:r>
            <w:proofErr w:type="spellEnd"/>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F566BF">
              <w:rPr>
                <w:rFonts w:ascii="GHEA Grapalat" w:hAnsi="GHEA Grapalat" w:cs="GHEA Grapalat"/>
                <w:color w:val="000000"/>
                <w:sz w:val="15"/>
                <w:szCs w:val="15"/>
              </w:rPr>
              <w:t>ստորագրություն</w:t>
            </w:r>
            <w:proofErr w:type="spellEnd"/>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2" w:name="_Hlk187704942"/>
            <w:bookmarkStart w:id="13" w:name="_Hlk187703946"/>
            <w:r w:rsidRPr="005E1F72">
              <w:rPr>
                <w:rFonts w:ascii="GHEA Grapalat" w:hAnsi="GHEA Grapalat"/>
                <w:i/>
                <w:sz w:val="18"/>
                <w:lang w:val="hy-AM"/>
              </w:rPr>
              <w:lastRenderedPageBreak/>
              <w:t xml:space="preserve">Հավելված N </w:t>
            </w:r>
            <w:r w:rsidRPr="00470810">
              <w:rPr>
                <w:rFonts w:ascii="GHEA Grapalat" w:hAnsi="GHEA Grapalat"/>
                <w:i/>
                <w:sz w:val="18"/>
              </w:rPr>
              <w:t>4</w:t>
            </w:r>
          </w:p>
          <w:p w14:paraId="646C3D5D" w14:textId="4A3EABE1"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w:t>
            </w:r>
            <w:r w:rsidR="00373C4E">
              <w:rPr>
                <w:rFonts w:ascii="GHEA Grapalat" w:hAnsi="GHEA Grapalat" w:cs="Sylfaen"/>
                <w:i/>
                <w:sz w:val="20"/>
                <w:lang w:val="pt-BR"/>
              </w:rPr>
              <w:t>6</w:t>
            </w:r>
            <w:r w:rsidRPr="005E1F72">
              <w:rPr>
                <w:rFonts w:ascii="GHEA Grapalat" w:hAnsi="GHEA Grapalat" w:cs="Sylfaen"/>
                <w:i/>
                <w:sz w:val="20"/>
                <w:lang w:val="pt-BR"/>
              </w:rPr>
              <w:t xml:space="preserve">  թ. կնքված </w:t>
            </w:r>
          </w:p>
          <w:p w14:paraId="277B09C7" w14:textId="036AD511"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440ABA">
              <w:rPr>
                <w:rFonts w:ascii="GHEA Grapalat" w:hAnsi="GHEA Grapalat"/>
                <w:i/>
                <w:sz w:val="18"/>
                <w:lang w:val="hy-AM"/>
              </w:rPr>
              <w:t>ԵՔ-ԲՄԽԾՁԲ-26/29</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48673A7" w14:textId="77777777" w:rsidR="004E4A23" w:rsidRDefault="004E4A23" w:rsidP="004E4A23">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w:t>
            </w:r>
            <w:r w:rsidR="00EF6E29">
              <w:rPr>
                <w:rFonts w:ascii="GHEA Grapalat" w:hAnsi="GHEA Grapalat" w:cs="Sylfaen"/>
                <w:sz w:val="20"/>
                <w:szCs w:val="20"/>
                <w:lang w:val="es-ES"/>
              </w:rPr>
              <w:t>2</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2"/>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3"/>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BC164" w14:textId="77777777" w:rsidR="00085717" w:rsidRDefault="00085717">
      <w:r>
        <w:separator/>
      </w:r>
    </w:p>
  </w:endnote>
  <w:endnote w:type="continuationSeparator" w:id="0">
    <w:p w14:paraId="00AF376A" w14:textId="77777777" w:rsidR="00085717" w:rsidRDefault="0008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F69DC" w14:textId="77777777" w:rsidR="00085717" w:rsidRDefault="00085717">
      <w:r>
        <w:separator/>
      </w:r>
    </w:p>
  </w:footnote>
  <w:footnote w:type="continuationSeparator" w:id="0">
    <w:p w14:paraId="70C95803" w14:textId="77777777" w:rsidR="00085717" w:rsidRDefault="00085717">
      <w:r>
        <w:continuationSeparator/>
      </w:r>
    </w:p>
  </w:footnote>
  <w:footnote w:id="1">
    <w:p w14:paraId="5A43D85E" w14:textId="6411A6F0" w:rsidR="0008536B" w:rsidRPr="00AE608F" w:rsidRDefault="0008536B">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08536B" w:rsidRPr="00334EFB" w:rsidRDefault="0008536B"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3992310" w14:textId="280CED3B" w:rsidR="0008536B" w:rsidRPr="00954C1B" w:rsidRDefault="0008536B">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08536B" w:rsidRPr="004F02AD" w:rsidRDefault="0008536B"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3023BBA7" w14:textId="5472FE3D" w:rsidR="0008536B" w:rsidRPr="00EF6E29" w:rsidRDefault="0008536B">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6">
    <w:p w14:paraId="705443CE" w14:textId="77777777" w:rsidR="0008536B" w:rsidRPr="00D66974" w:rsidRDefault="0008536B"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536B" w:rsidRPr="00D66974" w:rsidRDefault="0008536B"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B3418CC" w14:textId="2D200967" w:rsidR="0008536B" w:rsidRPr="00AD2285" w:rsidRDefault="0008536B">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E2E0B24"/>
    <w:multiLevelType w:val="hybridMultilevel"/>
    <w:tmpl w:val="409C1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06726844">
    <w:abstractNumId w:val="23"/>
  </w:num>
  <w:num w:numId="2" w16cid:durableId="1608543227">
    <w:abstractNumId w:val="9"/>
  </w:num>
  <w:num w:numId="3" w16cid:durableId="1163819955">
    <w:abstractNumId w:val="20"/>
  </w:num>
  <w:num w:numId="4" w16cid:durableId="1174689483">
    <w:abstractNumId w:val="16"/>
  </w:num>
  <w:num w:numId="5" w16cid:durableId="579799691">
    <w:abstractNumId w:val="25"/>
  </w:num>
  <w:num w:numId="6" w16cid:durableId="72355419">
    <w:abstractNumId w:val="23"/>
    <w:lvlOverride w:ilvl="0">
      <w:startOverride w:val="1"/>
    </w:lvlOverride>
    <w:lvlOverride w:ilvl="1"/>
    <w:lvlOverride w:ilvl="2"/>
    <w:lvlOverride w:ilvl="3"/>
    <w:lvlOverride w:ilvl="4"/>
    <w:lvlOverride w:ilvl="5"/>
    <w:lvlOverride w:ilvl="6"/>
    <w:lvlOverride w:ilvl="7"/>
    <w:lvlOverride w:ilvl="8"/>
  </w:num>
  <w:num w:numId="7" w16cid:durableId="10796010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576712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019007">
    <w:abstractNumId w:val="18"/>
  </w:num>
  <w:num w:numId="10" w16cid:durableId="2033219715">
    <w:abstractNumId w:val="6"/>
  </w:num>
  <w:num w:numId="11" w16cid:durableId="2121681057">
    <w:abstractNumId w:val="8"/>
  </w:num>
  <w:num w:numId="12" w16cid:durableId="1177887081">
    <w:abstractNumId w:val="29"/>
  </w:num>
  <w:num w:numId="13" w16cid:durableId="1087531473">
    <w:abstractNumId w:val="26"/>
  </w:num>
  <w:num w:numId="14" w16cid:durableId="1989898819">
    <w:abstractNumId w:val="12"/>
  </w:num>
  <w:num w:numId="15" w16cid:durableId="1722704565">
    <w:abstractNumId w:val="27"/>
  </w:num>
  <w:num w:numId="16" w16cid:durableId="270550459">
    <w:abstractNumId w:val="15"/>
  </w:num>
  <w:num w:numId="17" w16cid:durableId="1346326557">
    <w:abstractNumId w:val="7"/>
  </w:num>
  <w:num w:numId="18" w16cid:durableId="795952545">
    <w:abstractNumId w:val="1"/>
  </w:num>
  <w:num w:numId="19" w16cid:durableId="1130442947">
    <w:abstractNumId w:val="5"/>
  </w:num>
  <w:num w:numId="20" w16cid:durableId="366301439">
    <w:abstractNumId w:val="4"/>
  </w:num>
  <w:num w:numId="21" w16cid:durableId="1796287460">
    <w:abstractNumId w:val="30"/>
  </w:num>
  <w:num w:numId="22" w16cid:durableId="1703357523">
    <w:abstractNumId w:val="28"/>
  </w:num>
  <w:num w:numId="23" w16cid:durableId="1800225600">
    <w:abstractNumId w:val="24"/>
  </w:num>
  <w:num w:numId="24" w16cid:durableId="173808293">
    <w:abstractNumId w:val="0"/>
  </w:num>
  <w:num w:numId="25" w16cid:durableId="964384315">
    <w:abstractNumId w:val="14"/>
  </w:num>
  <w:num w:numId="26" w16cid:durableId="133259512">
    <w:abstractNumId w:val="17"/>
  </w:num>
  <w:num w:numId="27" w16cid:durableId="109983424">
    <w:abstractNumId w:val="22"/>
  </w:num>
  <w:num w:numId="28" w16cid:durableId="352153748">
    <w:abstractNumId w:val="11"/>
  </w:num>
  <w:num w:numId="29" w16cid:durableId="1170219024">
    <w:abstractNumId w:val="10"/>
  </w:num>
  <w:num w:numId="30" w16cid:durableId="1554270000">
    <w:abstractNumId w:val="13"/>
  </w:num>
  <w:num w:numId="31" w16cid:durableId="1113285084">
    <w:abstractNumId w:val="21"/>
  </w:num>
  <w:num w:numId="32" w16cid:durableId="500892976">
    <w:abstractNumId w:val="3"/>
  </w:num>
  <w:num w:numId="33" w16cid:durableId="2111654030">
    <w:abstractNumId w:val="19"/>
  </w:num>
  <w:num w:numId="34" w16cid:durableId="1561089124">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82677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88610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150"/>
    <w:rsid w:val="000132F3"/>
    <w:rsid w:val="00013C24"/>
    <w:rsid w:val="00014775"/>
    <w:rsid w:val="000149F3"/>
    <w:rsid w:val="00016F6D"/>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1FAF"/>
    <w:rsid w:val="000822C1"/>
    <w:rsid w:val="000825DF"/>
    <w:rsid w:val="00082ADC"/>
    <w:rsid w:val="00082DE0"/>
    <w:rsid w:val="00082E96"/>
    <w:rsid w:val="000831B3"/>
    <w:rsid w:val="00083558"/>
    <w:rsid w:val="000845F6"/>
    <w:rsid w:val="0008536B"/>
    <w:rsid w:val="00085717"/>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BAC"/>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5232"/>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47"/>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58C"/>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4D"/>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A6BED"/>
    <w:rsid w:val="001B0D9A"/>
    <w:rsid w:val="001B1370"/>
    <w:rsid w:val="001B1D23"/>
    <w:rsid w:val="001B1FC4"/>
    <w:rsid w:val="001B210E"/>
    <w:rsid w:val="001B21A3"/>
    <w:rsid w:val="001B2244"/>
    <w:rsid w:val="001B25D3"/>
    <w:rsid w:val="001B37D2"/>
    <w:rsid w:val="001B3F20"/>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296F"/>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476"/>
    <w:rsid w:val="001F6578"/>
    <w:rsid w:val="001F760C"/>
    <w:rsid w:val="00201683"/>
    <w:rsid w:val="002017CB"/>
    <w:rsid w:val="00201AF5"/>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253B"/>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0B44"/>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46D2"/>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BAB"/>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BA4"/>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9B6"/>
    <w:rsid w:val="003572A0"/>
    <w:rsid w:val="003579C1"/>
    <w:rsid w:val="00357A33"/>
    <w:rsid w:val="00357AA2"/>
    <w:rsid w:val="00357D48"/>
    <w:rsid w:val="00357E1B"/>
    <w:rsid w:val="00357E6C"/>
    <w:rsid w:val="00360820"/>
    <w:rsid w:val="00361308"/>
    <w:rsid w:val="00362238"/>
    <w:rsid w:val="0036230B"/>
    <w:rsid w:val="003626E7"/>
    <w:rsid w:val="00363298"/>
    <w:rsid w:val="00363335"/>
    <w:rsid w:val="00363627"/>
    <w:rsid w:val="00363E98"/>
    <w:rsid w:val="00364E7A"/>
    <w:rsid w:val="003650C5"/>
    <w:rsid w:val="00365FCC"/>
    <w:rsid w:val="003675B2"/>
    <w:rsid w:val="00370C85"/>
    <w:rsid w:val="00370ECD"/>
    <w:rsid w:val="0037177E"/>
    <w:rsid w:val="003717D2"/>
    <w:rsid w:val="00372364"/>
    <w:rsid w:val="00372935"/>
    <w:rsid w:val="00372C2B"/>
    <w:rsid w:val="00372C67"/>
    <w:rsid w:val="00372FAD"/>
    <w:rsid w:val="0037329F"/>
    <w:rsid w:val="003738F3"/>
    <w:rsid w:val="00373C4E"/>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2D15"/>
    <w:rsid w:val="003B3A13"/>
    <w:rsid w:val="003B4A74"/>
    <w:rsid w:val="003B5004"/>
    <w:rsid w:val="003B509C"/>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49A5"/>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17"/>
    <w:rsid w:val="004134BB"/>
    <w:rsid w:val="00413A8A"/>
    <w:rsid w:val="00416F1E"/>
    <w:rsid w:val="00417553"/>
    <w:rsid w:val="004175B6"/>
    <w:rsid w:val="0042084B"/>
    <w:rsid w:val="0042188A"/>
    <w:rsid w:val="00423031"/>
    <w:rsid w:val="00424321"/>
    <w:rsid w:val="00424C75"/>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ABA"/>
    <w:rsid w:val="00441C20"/>
    <w:rsid w:val="00441CC1"/>
    <w:rsid w:val="00441D04"/>
    <w:rsid w:val="0044241A"/>
    <w:rsid w:val="00442B78"/>
    <w:rsid w:val="00443197"/>
    <w:rsid w:val="00443208"/>
    <w:rsid w:val="00443B7A"/>
    <w:rsid w:val="00444069"/>
    <w:rsid w:val="004454D8"/>
    <w:rsid w:val="0044556F"/>
    <w:rsid w:val="0044660E"/>
    <w:rsid w:val="00446E15"/>
    <w:rsid w:val="00447808"/>
    <w:rsid w:val="00447FFD"/>
    <w:rsid w:val="004504F0"/>
    <w:rsid w:val="00451CC7"/>
    <w:rsid w:val="00452024"/>
    <w:rsid w:val="00452896"/>
    <w:rsid w:val="00453306"/>
    <w:rsid w:val="004534DB"/>
    <w:rsid w:val="0045359E"/>
    <w:rsid w:val="00453F42"/>
    <w:rsid w:val="00454D73"/>
    <w:rsid w:val="004550C9"/>
    <w:rsid w:val="0045525D"/>
    <w:rsid w:val="004553DE"/>
    <w:rsid w:val="00456683"/>
    <w:rsid w:val="00457745"/>
    <w:rsid w:val="00460CA5"/>
    <w:rsid w:val="004611BA"/>
    <w:rsid w:val="004613C8"/>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190"/>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2A7B"/>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B18"/>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281"/>
    <w:rsid w:val="004D0AE2"/>
    <w:rsid w:val="004D0F31"/>
    <w:rsid w:val="004D1C32"/>
    <w:rsid w:val="004D1E87"/>
    <w:rsid w:val="004D2039"/>
    <w:rsid w:val="004D2727"/>
    <w:rsid w:val="004D28BA"/>
    <w:rsid w:val="004D2B4B"/>
    <w:rsid w:val="004D2EC6"/>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EE0"/>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36E"/>
    <w:rsid w:val="005855C3"/>
    <w:rsid w:val="005856C5"/>
    <w:rsid w:val="00585DD4"/>
    <w:rsid w:val="00585E16"/>
    <w:rsid w:val="0058649C"/>
    <w:rsid w:val="00586CD2"/>
    <w:rsid w:val="00586E28"/>
    <w:rsid w:val="00587072"/>
    <w:rsid w:val="00587F4B"/>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6FC8"/>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A71"/>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65A6"/>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3115"/>
    <w:rsid w:val="006C3873"/>
    <w:rsid w:val="006C3909"/>
    <w:rsid w:val="006C47F0"/>
    <w:rsid w:val="006C5224"/>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393"/>
    <w:rsid w:val="007224D2"/>
    <w:rsid w:val="00722665"/>
    <w:rsid w:val="00723462"/>
    <w:rsid w:val="0072365C"/>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5F9"/>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48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B5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D6"/>
    <w:rsid w:val="008069F0"/>
    <w:rsid w:val="00807178"/>
    <w:rsid w:val="0080763E"/>
    <w:rsid w:val="00807F1E"/>
    <w:rsid w:val="00807F3B"/>
    <w:rsid w:val="008105B4"/>
    <w:rsid w:val="00811D16"/>
    <w:rsid w:val="008128C9"/>
    <w:rsid w:val="008138CD"/>
    <w:rsid w:val="00813CD0"/>
    <w:rsid w:val="00814170"/>
    <w:rsid w:val="0081420E"/>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9B4"/>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2193"/>
    <w:rsid w:val="008421FA"/>
    <w:rsid w:val="00842815"/>
    <w:rsid w:val="00842CDF"/>
    <w:rsid w:val="00842DEA"/>
    <w:rsid w:val="008435A4"/>
    <w:rsid w:val="008435DB"/>
    <w:rsid w:val="00843892"/>
    <w:rsid w:val="0084400A"/>
    <w:rsid w:val="00844434"/>
    <w:rsid w:val="00845AA5"/>
    <w:rsid w:val="0084628D"/>
    <w:rsid w:val="00846E52"/>
    <w:rsid w:val="00847EB9"/>
    <w:rsid w:val="008504E0"/>
    <w:rsid w:val="00850570"/>
    <w:rsid w:val="00850857"/>
    <w:rsid w:val="00850C7B"/>
    <w:rsid w:val="008510F1"/>
    <w:rsid w:val="008519CC"/>
    <w:rsid w:val="0085236E"/>
    <w:rsid w:val="008524E5"/>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B33"/>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3CB8"/>
    <w:rsid w:val="0089480B"/>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9B6"/>
    <w:rsid w:val="008C2DF3"/>
    <w:rsid w:val="008C343E"/>
    <w:rsid w:val="008C353D"/>
    <w:rsid w:val="008C417C"/>
    <w:rsid w:val="008C5FC1"/>
    <w:rsid w:val="008C64C6"/>
    <w:rsid w:val="008C67A9"/>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481"/>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6E2D"/>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5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136"/>
    <w:rsid w:val="009414B2"/>
    <w:rsid w:val="00941728"/>
    <w:rsid w:val="00941924"/>
    <w:rsid w:val="009427CA"/>
    <w:rsid w:val="009429B6"/>
    <w:rsid w:val="00943563"/>
    <w:rsid w:val="009457D1"/>
    <w:rsid w:val="0094684E"/>
    <w:rsid w:val="009471C4"/>
    <w:rsid w:val="00947D03"/>
    <w:rsid w:val="0095176C"/>
    <w:rsid w:val="0095199F"/>
    <w:rsid w:val="00951BC0"/>
    <w:rsid w:val="00953F12"/>
    <w:rsid w:val="00954C1B"/>
    <w:rsid w:val="00954F59"/>
    <w:rsid w:val="00955A1E"/>
    <w:rsid w:val="00955CC1"/>
    <w:rsid w:val="00955E87"/>
    <w:rsid w:val="00955F08"/>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0E82"/>
    <w:rsid w:val="009813C4"/>
    <w:rsid w:val="00981540"/>
    <w:rsid w:val="0098244A"/>
    <w:rsid w:val="00982655"/>
    <w:rsid w:val="0098370E"/>
    <w:rsid w:val="00983AF5"/>
    <w:rsid w:val="00984456"/>
    <w:rsid w:val="0098465A"/>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0C79"/>
    <w:rsid w:val="009A171D"/>
    <w:rsid w:val="009A1B95"/>
    <w:rsid w:val="009A2FDE"/>
    <w:rsid w:val="009A30B4"/>
    <w:rsid w:val="009A5190"/>
    <w:rsid w:val="009A6B5D"/>
    <w:rsid w:val="009A73D5"/>
    <w:rsid w:val="009A73F9"/>
    <w:rsid w:val="009A7805"/>
    <w:rsid w:val="009A796C"/>
    <w:rsid w:val="009A7E8F"/>
    <w:rsid w:val="009B0273"/>
    <w:rsid w:val="009B0824"/>
    <w:rsid w:val="009B0DA1"/>
    <w:rsid w:val="009B3CA3"/>
    <w:rsid w:val="009B46B2"/>
    <w:rsid w:val="009B5889"/>
    <w:rsid w:val="009B58F7"/>
    <w:rsid w:val="009B5ED1"/>
    <w:rsid w:val="009B6D58"/>
    <w:rsid w:val="009C192F"/>
    <w:rsid w:val="009C1A9B"/>
    <w:rsid w:val="009C1D0F"/>
    <w:rsid w:val="009C370D"/>
    <w:rsid w:val="009C3A21"/>
    <w:rsid w:val="009C3B73"/>
    <w:rsid w:val="009C3EC5"/>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5EAE"/>
    <w:rsid w:val="009E628A"/>
    <w:rsid w:val="009E7100"/>
    <w:rsid w:val="009F05A6"/>
    <w:rsid w:val="009F0660"/>
    <w:rsid w:val="009F06BA"/>
    <w:rsid w:val="009F079F"/>
    <w:rsid w:val="009F18D0"/>
    <w:rsid w:val="009F1FF7"/>
    <w:rsid w:val="009F21B2"/>
    <w:rsid w:val="009F337A"/>
    <w:rsid w:val="009F4638"/>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247"/>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8B9"/>
    <w:rsid w:val="00A55E59"/>
    <w:rsid w:val="00A55FEE"/>
    <w:rsid w:val="00A565F9"/>
    <w:rsid w:val="00A572D8"/>
    <w:rsid w:val="00A57DFD"/>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A7E49"/>
    <w:rsid w:val="00AB00B1"/>
    <w:rsid w:val="00AB0304"/>
    <w:rsid w:val="00AB08CD"/>
    <w:rsid w:val="00AB0AA1"/>
    <w:rsid w:val="00AB14F4"/>
    <w:rsid w:val="00AB16AE"/>
    <w:rsid w:val="00AB1DD6"/>
    <w:rsid w:val="00AB21CA"/>
    <w:rsid w:val="00AB227A"/>
    <w:rsid w:val="00AB2618"/>
    <w:rsid w:val="00AB2648"/>
    <w:rsid w:val="00AB3FFE"/>
    <w:rsid w:val="00AB48CD"/>
    <w:rsid w:val="00AB4AE7"/>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285"/>
    <w:rsid w:val="00AD2FAF"/>
    <w:rsid w:val="00AD305B"/>
    <w:rsid w:val="00AD34C9"/>
    <w:rsid w:val="00AD522C"/>
    <w:rsid w:val="00AD6D6A"/>
    <w:rsid w:val="00AD7B20"/>
    <w:rsid w:val="00AD7C10"/>
    <w:rsid w:val="00AE1606"/>
    <w:rsid w:val="00AE210D"/>
    <w:rsid w:val="00AE224E"/>
    <w:rsid w:val="00AE26C8"/>
    <w:rsid w:val="00AE28D3"/>
    <w:rsid w:val="00AE330B"/>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537B"/>
    <w:rsid w:val="00B15AD9"/>
    <w:rsid w:val="00B15CBF"/>
    <w:rsid w:val="00B1695D"/>
    <w:rsid w:val="00B169A3"/>
    <w:rsid w:val="00B16ABF"/>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86"/>
    <w:rsid w:val="00B72FE1"/>
    <w:rsid w:val="00B73AB8"/>
    <w:rsid w:val="00B73DE0"/>
    <w:rsid w:val="00B744F6"/>
    <w:rsid w:val="00B75687"/>
    <w:rsid w:val="00B76154"/>
    <w:rsid w:val="00B7771E"/>
    <w:rsid w:val="00B77C8D"/>
    <w:rsid w:val="00B802E2"/>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78B"/>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50B7"/>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450"/>
    <w:rsid w:val="00BF6DCA"/>
    <w:rsid w:val="00BF6FDA"/>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5B8"/>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AA"/>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53FC"/>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31DF"/>
    <w:rsid w:val="00DF5182"/>
    <w:rsid w:val="00DF5B1B"/>
    <w:rsid w:val="00DF68A6"/>
    <w:rsid w:val="00DF6AA5"/>
    <w:rsid w:val="00DF71BE"/>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2D78"/>
    <w:rsid w:val="00E15826"/>
    <w:rsid w:val="00E15A77"/>
    <w:rsid w:val="00E161F1"/>
    <w:rsid w:val="00E1799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A0F"/>
    <w:rsid w:val="00E326DD"/>
    <w:rsid w:val="00E327B8"/>
    <w:rsid w:val="00E33FDC"/>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0AB0"/>
    <w:rsid w:val="00E51117"/>
    <w:rsid w:val="00E51EEA"/>
    <w:rsid w:val="00E52439"/>
    <w:rsid w:val="00E528AD"/>
    <w:rsid w:val="00E530B6"/>
    <w:rsid w:val="00E5348C"/>
    <w:rsid w:val="00E53C12"/>
    <w:rsid w:val="00E54297"/>
    <w:rsid w:val="00E5498B"/>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5C7F"/>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D7242"/>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2747"/>
    <w:rsid w:val="00F23100"/>
    <w:rsid w:val="00F23A51"/>
    <w:rsid w:val="00F242D7"/>
    <w:rsid w:val="00F24327"/>
    <w:rsid w:val="00F24A51"/>
    <w:rsid w:val="00F24E9E"/>
    <w:rsid w:val="00F25B39"/>
    <w:rsid w:val="00F26162"/>
    <w:rsid w:val="00F263B3"/>
    <w:rsid w:val="00F26AC7"/>
    <w:rsid w:val="00F26BC2"/>
    <w:rsid w:val="00F2770D"/>
    <w:rsid w:val="00F27778"/>
    <w:rsid w:val="00F27AAC"/>
    <w:rsid w:val="00F339E3"/>
    <w:rsid w:val="00F34C44"/>
    <w:rsid w:val="00F36E1F"/>
    <w:rsid w:val="00F375B7"/>
    <w:rsid w:val="00F37649"/>
    <w:rsid w:val="00F377C0"/>
    <w:rsid w:val="00F377F3"/>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47D0B"/>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2B9A"/>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AB5"/>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styleId="UnresolvedMention">
    <w:name w:val="Unresolved Mention"/>
    <w:basedOn w:val="DefaultParagraphFont"/>
    <w:uiPriority w:val="99"/>
    <w:semiHidden/>
    <w:unhideWhenUsed/>
    <w:rsid w:val="006A49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61882521">
      <w:bodyDiv w:val="1"/>
      <w:marLeft w:val="0"/>
      <w:marRight w:val="0"/>
      <w:marTop w:val="0"/>
      <w:marBottom w:val="0"/>
      <w:divBdr>
        <w:top w:val="none" w:sz="0" w:space="0" w:color="auto"/>
        <w:left w:val="none" w:sz="0" w:space="0" w:color="auto"/>
        <w:bottom w:val="none" w:sz="0" w:space="0" w:color="auto"/>
        <w:right w:val="none" w:sz="0" w:space="0" w:color="auto"/>
      </w:divBdr>
    </w:div>
    <w:div w:id="990644148">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90937-5377-46E8-86CF-48F71CD84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58</Pages>
  <Words>18805</Words>
  <Characters>107192</Characters>
  <Application>Microsoft Office Word</Application>
  <DocSecurity>0</DocSecurity>
  <Lines>893</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125746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13</cp:lastModifiedBy>
  <cp:revision>88</cp:revision>
  <cp:lastPrinted>2018-02-16T07:12:00Z</cp:lastPrinted>
  <dcterms:created xsi:type="dcterms:W3CDTF">2025-03-04T12:43:00Z</dcterms:created>
  <dcterms:modified xsi:type="dcterms:W3CDTF">2026-02-19T13:33:00Z</dcterms:modified>
</cp:coreProperties>
</file>